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E53" w:rsidRPr="00004135" w:rsidRDefault="00915E53" w:rsidP="006058D4">
      <w:pPr>
        <w:pStyle w:val="Nzev"/>
        <w:rPr>
          <w:sz w:val="48"/>
          <w:lang w:val="cs-CZ"/>
        </w:rPr>
      </w:pPr>
      <w:bookmarkStart w:id="0" w:name="_GoBack"/>
      <w:bookmarkEnd w:id="0"/>
      <w:r w:rsidRPr="00004135">
        <w:rPr>
          <w:sz w:val="48"/>
          <w:lang w:val="cs-CZ"/>
        </w:rPr>
        <w:t>SMLOUVA O DÍLO</w:t>
      </w:r>
    </w:p>
    <w:p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004135" w:rsidRDefault="002B446D" w:rsidP="005021DE">
            <w:pPr>
              <w:pStyle w:val="Tabulka-buky11"/>
              <w:rPr>
                <w:rStyle w:val="Siln"/>
                <w:b w:val="0"/>
                <w:bCs w:val="0"/>
                <w:lang w:val="cs-CZ"/>
              </w:rPr>
            </w:pPr>
            <w:r>
              <w:rPr>
                <w:rStyle w:val="Siln"/>
              </w:rPr>
              <w:t>Objednatel:</w:t>
            </w:r>
          </w:p>
        </w:tc>
        <w:tc>
          <w:tcPr>
            <w:tcW w:w="4531" w:type="dxa"/>
          </w:tcPr>
          <w:p w:rsidR="00915E53" w:rsidRPr="00004135" w:rsidRDefault="00915E53" w:rsidP="005021DE">
            <w:pPr>
              <w:pStyle w:val="Tabulka-buky11"/>
              <w:rPr>
                <w:lang w:val="cs-CZ"/>
              </w:rPr>
            </w:pPr>
            <w:r w:rsidRPr="00004135">
              <w:rPr>
                <w:lang w:val="cs-CZ"/>
              </w:rPr>
              <w:t>Česká republika – Státní pozemkový úřad</w:t>
            </w:r>
          </w:p>
          <w:p w:rsidR="00915E53" w:rsidRPr="00004135" w:rsidRDefault="00915E53" w:rsidP="00746A84">
            <w:pPr>
              <w:pStyle w:val="Tabulka-buky11"/>
              <w:rPr>
                <w:lang w:val="cs-CZ"/>
              </w:rPr>
            </w:pPr>
            <w:r w:rsidRPr="00004135">
              <w:rPr>
                <w:lang w:val="cs-CZ"/>
              </w:rPr>
              <w:t xml:space="preserve">Krajský pozemkový úřad pro </w:t>
            </w:r>
            <w:r w:rsidR="00746A84">
              <w:t xml:space="preserve">Královéhradecký </w:t>
            </w:r>
            <w:r w:rsidRPr="00004135">
              <w:rPr>
                <w:lang w:val="cs-CZ"/>
              </w:rPr>
              <w:t>kraj</w:t>
            </w:r>
          </w:p>
        </w:tc>
      </w:tr>
      <w:tr w:rsidR="00915E53" w:rsidRPr="00004135" w:rsidTr="005021DE">
        <w:tc>
          <w:tcPr>
            <w:tcW w:w="4531" w:type="dxa"/>
          </w:tcPr>
          <w:p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rsidR="00915E53" w:rsidRPr="00004135" w:rsidRDefault="00915E53" w:rsidP="005021DE">
            <w:pPr>
              <w:pStyle w:val="Tabulka-buky11"/>
              <w:rPr>
                <w:lang w:val="cs-CZ"/>
              </w:rPr>
            </w:pPr>
            <w:r w:rsidRPr="00004135">
              <w:rPr>
                <w:lang w:val="cs-CZ"/>
              </w:rPr>
              <w:t>Husinecká 1024/11a, 130 00 Praha 3 – Žižkov</w:t>
            </w:r>
          </w:p>
        </w:tc>
      </w:tr>
      <w:tr w:rsidR="008B1A39" w:rsidRPr="00004135" w:rsidTr="005021DE">
        <w:tc>
          <w:tcPr>
            <w:tcW w:w="4531" w:type="dxa"/>
          </w:tcPr>
          <w:p w:rsidR="008B1A39" w:rsidRPr="008B1A39" w:rsidRDefault="002B446D" w:rsidP="008B1A39">
            <w:pPr>
              <w:pStyle w:val="Tabulka-buky11"/>
              <w:rPr>
                <w:rStyle w:val="Siln"/>
              </w:rPr>
            </w:pPr>
            <w:r>
              <w:rPr>
                <w:rStyle w:val="Siln"/>
              </w:rPr>
              <w:t>Zastoupen:</w:t>
            </w:r>
          </w:p>
        </w:tc>
        <w:tc>
          <w:tcPr>
            <w:tcW w:w="4531" w:type="dxa"/>
          </w:tcPr>
          <w:p w:rsidR="008B1A39" w:rsidRPr="008B1A39" w:rsidRDefault="00746A84" w:rsidP="00746A84">
            <w:pPr>
              <w:pStyle w:val="Tabulka-buky11"/>
            </w:pPr>
            <w:r>
              <w:t>Ing. Petrem Lázňovským, ředitelem Krajského pozemkového úřadu pro Královéhradecký kraj</w:t>
            </w:r>
          </w:p>
        </w:tc>
      </w:tr>
      <w:tr w:rsidR="008B1A39" w:rsidRPr="00004135" w:rsidTr="005021DE">
        <w:tc>
          <w:tcPr>
            <w:tcW w:w="4531" w:type="dxa"/>
          </w:tcPr>
          <w:p w:rsidR="008B1A39" w:rsidRPr="008B1A39" w:rsidRDefault="002B446D" w:rsidP="008B1A39">
            <w:pPr>
              <w:pStyle w:val="Tabulka-buky11"/>
              <w:rPr>
                <w:rStyle w:val="Siln"/>
              </w:rPr>
            </w:pPr>
            <w:r>
              <w:rPr>
                <w:rStyle w:val="Siln"/>
              </w:rPr>
              <w:t>V</w:t>
            </w:r>
            <w:r w:rsidR="008B1A39" w:rsidRPr="008B1A39">
              <w:rPr>
                <w:rStyle w:val="Siln"/>
              </w:rPr>
              <w:t>e smluvních záležitostech oprávněn jednat:</w:t>
            </w:r>
          </w:p>
        </w:tc>
        <w:tc>
          <w:tcPr>
            <w:tcW w:w="4531" w:type="dxa"/>
          </w:tcPr>
          <w:p w:rsidR="008B1A39" w:rsidRPr="008B1A39" w:rsidRDefault="00746A84" w:rsidP="00746A84">
            <w:pPr>
              <w:pStyle w:val="Tabulka-buky11"/>
            </w:pPr>
            <w:r>
              <w:t>Ing. Petrem Lázňovským, ředitelem Krajského pozemkového</w:t>
            </w:r>
            <w:r w:rsidRPr="00746A84">
              <w:t xml:space="preserve"> úřadu pro Královéhradecký kraj</w:t>
            </w:r>
          </w:p>
        </w:tc>
      </w:tr>
      <w:tr w:rsidR="008B1A39" w:rsidRPr="00004135" w:rsidTr="005021DE">
        <w:tc>
          <w:tcPr>
            <w:tcW w:w="4531" w:type="dxa"/>
          </w:tcPr>
          <w:p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rsidR="00746A84" w:rsidRDefault="00746A84" w:rsidP="008B1A39">
            <w:pPr>
              <w:pStyle w:val="Tabulka-buky11"/>
            </w:pPr>
            <w:r>
              <w:t>Ing. Jaromír Krejčí, vedoucí Pobočky Jičín,</w:t>
            </w:r>
          </w:p>
          <w:p w:rsidR="008B1A39" w:rsidRPr="008B1A39" w:rsidRDefault="00746A84" w:rsidP="00746A84">
            <w:pPr>
              <w:pStyle w:val="Tabulka-buky11"/>
            </w:pPr>
            <w:r>
              <w:t>Ing. Radek Mach, odborný referent Pobočky Jičín</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Adresa:</w:t>
            </w:r>
          </w:p>
        </w:tc>
        <w:tc>
          <w:tcPr>
            <w:tcW w:w="4531" w:type="dxa"/>
          </w:tcPr>
          <w:p w:rsidR="008B1A39" w:rsidRPr="008B1A39" w:rsidRDefault="00746A84" w:rsidP="00746A84">
            <w:pPr>
              <w:pStyle w:val="Tabulka-buky11"/>
            </w:pPr>
            <w:r>
              <w:t>Kydlinovská 245, 503 01 Hradec Králové</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Telefon:</w:t>
            </w:r>
          </w:p>
        </w:tc>
        <w:tc>
          <w:tcPr>
            <w:tcW w:w="4531" w:type="dxa"/>
          </w:tcPr>
          <w:p w:rsidR="008B1A39" w:rsidRPr="008B1A39" w:rsidRDefault="00746A84" w:rsidP="008B1A39">
            <w:pPr>
              <w:pStyle w:val="Tabulka-buky11"/>
            </w:pPr>
            <w:r>
              <w:t>+420 602 448 126</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E-mail :</w:t>
            </w:r>
          </w:p>
        </w:tc>
        <w:tc>
          <w:tcPr>
            <w:tcW w:w="4531" w:type="dxa"/>
          </w:tcPr>
          <w:p w:rsidR="008B1A39" w:rsidRPr="008B1A39" w:rsidRDefault="00973C93" w:rsidP="008B1A39">
            <w:pPr>
              <w:pStyle w:val="Tabulka-buky11"/>
            </w:pPr>
            <w:hyperlink r:id="rId9" w:history="1">
              <w:r w:rsidR="00746A84" w:rsidRPr="00C74AFE">
                <w:rPr>
                  <w:rStyle w:val="Hypertextovodkaz"/>
                </w:rPr>
                <w:t>p.laznovsky@spucr.cz</w:t>
              </w:r>
            </w:hyperlink>
          </w:p>
        </w:tc>
      </w:tr>
      <w:tr w:rsidR="00AC40E6" w:rsidRPr="00004135" w:rsidTr="005021DE">
        <w:tc>
          <w:tcPr>
            <w:tcW w:w="4531" w:type="dxa"/>
          </w:tcPr>
          <w:p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rsidR="00AC40E6" w:rsidRPr="00AC40E6" w:rsidRDefault="00AC40E6" w:rsidP="00AC40E6">
            <w:pPr>
              <w:pStyle w:val="Tabulka-buky11"/>
            </w:pPr>
            <w:r w:rsidRPr="008B1A39">
              <w:t>z49per3</w:t>
            </w:r>
          </w:p>
        </w:tc>
      </w:tr>
      <w:tr w:rsidR="00AC40E6" w:rsidRPr="00004135" w:rsidTr="005021DE">
        <w:tblPrEx>
          <w:tblLook w:val="04A0" w:firstRow="1" w:lastRow="0" w:firstColumn="1" w:lastColumn="0" w:noHBand="0" w:noVBand="1"/>
        </w:tblPrEx>
        <w:tc>
          <w:tcPr>
            <w:tcW w:w="4531" w:type="dxa"/>
          </w:tcPr>
          <w:p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rsidR="00AC40E6" w:rsidRPr="00AC40E6" w:rsidRDefault="00AC40E6" w:rsidP="00AC40E6">
            <w:pPr>
              <w:pStyle w:val="Tabulka-buky11"/>
            </w:pPr>
            <w:r w:rsidRPr="008B1A39">
              <w:t>Česká národní banka</w:t>
            </w:r>
          </w:p>
        </w:tc>
      </w:tr>
      <w:tr w:rsidR="00AC40E6" w:rsidRPr="00004135" w:rsidTr="005021DE">
        <w:tblPrEx>
          <w:tblLook w:val="04A0" w:firstRow="1" w:lastRow="0" w:firstColumn="1" w:lastColumn="0" w:noHBand="0" w:noVBand="1"/>
        </w:tblPrEx>
        <w:tc>
          <w:tcPr>
            <w:tcW w:w="4531" w:type="dxa"/>
          </w:tcPr>
          <w:p w:rsidR="00AC40E6" w:rsidRPr="00AC40E6" w:rsidRDefault="00AC40E6" w:rsidP="00AC40E6">
            <w:pPr>
              <w:pStyle w:val="Tabulka-buky11"/>
              <w:rPr>
                <w:rStyle w:val="Siln"/>
              </w:rPr>
            </w:pPr>
            <w:r w:rsidRPr="008B1A39">
              <w:rPr>
                <w:rStyle w:val="Siln"/>
              </w:rPr>
              <w:t>Číslo účtu:</w:t>
            </w:r>
          </w:p>
        </w:tc>
        <w:tc>
          <w:tcPr>
            <w:tcW w:w="4531" w:type="dxa"/>
          </w:tcPr>
          <w:p w:rsidR="00AC40E6" w:rsidRPr="00AC40E6" w:rsidRDefault="00AC40E6" w:rsidP="00AC40E6">
            <w:pPr>
              <w:pStyle w:val="Tabulka-buky11"/>
            </w:pPr>
            <w:r w:rsidRPr="008B1A39">
              <w:t>3723001/0710</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rsidR="00AC40E6" w:rsidRPr="00AC40E6" w:rsidRDefault="00AC40E6" w:rsidP="00AC40E6">
            <w:pPr>
              <w:pStyle w:val="Tabulka-buky11"/>
            </w:pPr>
            <w:r w:rsidRPr="008B1A39">
              <w:t>01312774</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DIČ:</w:t>
            </w:r>
          </w:p>
        </w:tc>
        <w:tc>
          <w:tcPr>
            <w:tcW w:w="4531" w:type="dxa"/>
          </w:tcPr>
          <w:p w:rsidR="00AC40E6" w:rsidRPr="00AC40E6" w:rsidRDefault="00AC40E6" w:rsidP="00AC40E6">
            <w:pPr>
              <w:pStyle w:val="Tabulka-buky11"/>
            </w:pPr>
            <w:r w:rsidRPr="008B1A39">
              <w:t>CZ01312774 - není plátce DPH</w:t>
            </w: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3A5CF4" w:rsidRDefault="00915E53" w:rsidP="005021DE">
            <w:pPr>
              <w:pStyle w:val="Tabulka-buky11"/>
              <w:rPr>
                <w:rStyle w:val="Siln"/>
              </w:rPr>
            </w:pPr>
            <w:r w:rsidRPr="003A5CF4">
              <w:rPr>
                <w:rStyle w:val="Siln"/>
              </w:rPr>
              <w:t>Zhotovitel:</w:t>
            </w:r>
          </w:p>
        </w:tc>
        <w:tc>
          <w:tcPr>
            <w:tcW w:w="4531" w:type="dxa"/>
          </w:tcPr>
          <w:p w:rsidR="00915E53" w:rsidRPr="00004135" w:rsidRDefault="00915E53" w:rsidP="005021DE">
            <w:pPr>
              <w:pStyle w:val="Tabulka-buky11"/>
              <w:rPr>
                <w:lang w:val="cs-CZ"/>
              </w:rPr>
            </w:pPr>
          </w:p>
        </w:tc>
      </w:tr>
      <w:tr w:rsidR="00915E53" w:rsidRPr="00004135" w:rsidTr="005021DE">
        <w:tc>
          <w:tcPr>
            <w:tcW w:w="4531" w:type="dxa"/>
          </w:tcPr>
          <w:p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rsidR="00915E53" w:rsidRPr="00004135" w:rsidRDefault="00915E53"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Zastoupen: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Telefon: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E-mail :</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Bankovní spojení:</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Číslo účtu:</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DIČ:</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rsidR="0072075B" w:rsidRPr="00004135" w:rsidRDefault="0072075B" w:rsidP="005021DE">
            <w:pPr>
              <w:pStyle w:val="Tabulka-buky11"/>
              <w:rPr>
                <w:lang w:val="cs-CZ"/>
              </w:rPr>
            </w:pPr>
          </w:p>
        </w:tc>
      </w:tr>
      <w:tr w:rsidR="005021DE" w:rsidRPr="00004135" w:rsidTr="005021DE">
        <w:tc>
          <w:tcPr>
            <w:tcW w:w="4531" w:type="dxa"/>
          </w:tcPr>
          <w:p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rsidR="005021DE" w:rsidRPr="00004135" w:rsidRDefault="005021DE" w:rsidP="005021DE">
            <w:pPr>
              <w:pStyle w:val="Tabulka-buky11"/>
              <w:rPr>
                <w:lang w:val="cs-CZ"/>
              </w:rPr>
            </w:pP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rsidR="00915E53" w:rsidRPr="00004135" w:rsidRDefault="00915E53">
      <w:pPr>
        <w:rPr>
          <w:lang w:val="cs-CZ"/>
        </w:rPr>
      </w:pPr>
      <w:r w:rsidRPr="00004135">
        <w:rPr>
          <w:b/>
          <w:bCs/>
          <w:snapToGrid w:val="0"/>
          <w:lang w:val="cs-CZ"/>
        </w:rPr>
        <w:lastRenderedPageBreak/>
        <w:t xml:space="preserve">Smluvní strany uzavřely níže uvedeného dne, měsíce a roku tuto smlouvu o dílo </w:t>
      </w:r>
      <w:r w:rsidRPr="00004135">
        <w:rPr>
          <w:snapToGrid w:val="0"/>
          <w:lang w:val="cs-CZ"/>
        </w:rPr>
        <w:t xml:space="preserve">na základě výsledku zadávacího řízení podle </w:t>
      </w:r>
      <w:r w:rsidRPr="00D05865">
        <w:rPr>
          <w:snapToGrid w:val="0"/>
          <w:lang w:val="cs-CZ"/>
        </w:rPr>
        <w:t>zákona č. 137/2006</w:t>
      </w:r>
      <w:r w:rsidRPr="00004135">
        <w:rPr>
          <w:snapToGrid w:val="0"/>
          <w:lang w:val="cs-CZ"/>
        </w:rPr>
        <w:t xml:space="preserve"> Sb., o veřejných zakázkách, ve znění pozdějších předpisů (dále jen „smlouva“):</w:t>
      </w:r>
    </w:p>
    <w:p w:rsidR="00BB0254" w:rsidRPr="00004135" w:rsidRDefault="00605862" w:rsidP="001545F1">
      <w:pPr>
        <w:pStyle w:val="Nadpis1"/>
        <w:rPr>
          <w:lang w:val="cs-CZ"/>
        </w:rPr>
      </w:pPr>
      <w:r w:rsidRPr="00004135">
        <w:rPr>
          <w:lang w:val="cs-CZ"/>
        </w:rPr>
        <w:br/>
      </w:r>
      <w:r w:rsidR="00BB0254" w:rsidRPr="00004135">
        <w:rPr>
          <w:lang w:val="cs-CZ"/>
        </w:rPr>
        <w:t>Předmět a účel díla</w:t>
      </w:r>
    </w:p>
    <w:p w:rsidR="00030FB7" w:rsidRPr="00030FB7" w:rsidRDefault="00030FB7" w:rsidP="00EB48C8">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 xml:space="preserve">y </w:t>
      </w:r>
      <w:r w:rsidR="00746A84">
        <w:rPr>
          <w:rStyle w:val="Siln"/>
        </w:rPr>
        <w:t>v k.ú. Cerekvice nad Bystřicí a v k.ú. Třebovětice</w:t>
      </w:r>
      <w:r>
        <w:rPr>
          <w:lang w:val="cs-CZ"/>
        </w:rPr>
        <w:t>“</w:t>
      </w:r>
      <w:r>
        <w:t>.</w:t>
      </w:r>
    </w:p>
    <w:p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 </w:t>
      </w:r>
      <w:r w:rsidR="00746A84">
        <w:t xml:space="preserve">Cerekvice nad Bystřicí a </w:t>
      </w:r>
      <w:r w:rsidR="005D5D89">
        <w:t>n</w:t>
      </w:r>
      <w:r w:rsidR="005D5D89" w:rsidRPr="005D5D89">
        <w:t>ávrh komplexních pozemkových úprav v k. ú.</w:t>
      </w:r>
      <w:r w:rsidR="005D5D89">
        <w:t xml:space="preserve"> </w:t>
      </w:r>
      <w:r w:rsidR="00746A84">
        <w:t>Třebovětice</w:t>
      </w:r>
      <w:r>
        <w:t xml:space="preserve"> </w:t>
      </w:r>
      <w:r w:rsidR="00BB0254" w:rsidRPr="00030FB7">
        <w:rPr>
          <w:lang w:val="cs-CZ"/>
        </w:rPr>
        <w:t>(dále jen „KoPÚ“)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KoPÚ do katastru nemovitostí a vytyčení hranic nových pozemků dle zapsané DKM (dále jen „dílo“). </w:t>
      </w:r>
    </w:p>
    <w:p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r w:rsidR="00FC60AE">
        <w:rPr>
          <w:lang w:val="cs-CZ"/>
        </w:rPr>
        <w:t>3.</w:t>
      </w:r>
      <w:r w:rsidR="00A1442F" w:rsidRPr="00030FB7">
        <w:rPr>
          <w:lang w:val="cs-CZ"/>
        </w:rPr>
        <w:t>4</w:t>
      </w:r>
      <w:r w:rsidRPr="00030FB7">
        <w:rPr>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Objednatel si vyhrazuje </w:t>
      </w:r>
      <w:r w:rsidR="00CC04AD">
        <w:t xml:space="preserve">využít </w:t>
      </w:r>
      <w:r w:rsidR="00F20514">
        <w:t xml:space="preserve">opční </w:t>
      </w:r>
      <w:r w:rsidRPr="00004135">
        <w:rPr>
          <w:lang w:val="cs-CZ"/>
        </w:rPr>
        <w:t xml:space="preserve">právo </w:t>
      </w:r>
      <w:r w:rsidR="00F20514">
        <w:t>spočívající v zajištění projekčních a</w:t>
      </w:r>
      <w:r w:rsidR="001A74E7">
        <w:t> </w:t>
      </w:r>
      <w:r w:rsidR="00F20514">
        <w:t>geodetických prací</w:t>
      </w:r>
      <w:r w:rsidR="00CC04AD">
        <w:t>ch, které sou</w:t>
      </w:r>
      <w:r w:rsidR="00F20514">
        <w:t xml:space="preserve">visí s plněním zhotovitele </w:t>
      </w:r>
      <w:r w:rsidRPr="00004135">
        <w:rPr>
          <w:lang w:val="cs-CZ"/>
        </w:rPr>
        <w:t xml:space="preserve">v souladu s </w:t>
      </w:r>
      <w:r w:rsidRPr="00D05865">
        <w:rPr>
          <w:lang w:val="cs-CZ"/>
        </w:rPr>
        <w:t>§ 99 zákona č.</w:t>
      </w:r>
      <w:r w:rsidR="001A74E7">
        <w:t> </w:t>
      </w:r>
      <w:r w:rsidRPr="00D05865">
        <w:rPr>
          <w:lang w:val="cs-CZ"/>
        </w:rPr>
        <w:t>137/2006 S</w:t>
      </w:r>
      <w:r w:rsidR="00CF5DC3" w:rsidRPr="00D05865">
        <w:rPr>
          <w:lang w:val="cs-CZ"/>
        </w:rPr>
        <w:t>b.</w:t>
      </w:r>
      <w:r w:rsidRPr="00004135">
        <w:rPr>
          <w:lang w:val="cs-CZ"/>
        </w:rPr>
        <w:t>, o veřejných zakázkách, ve znění pozdějších předpisů (dále jen „ZVZ“).</w:t>
      </w:r>
    </w:p>
    <w:p w:rsidR="00BB0254" w:rsidRPr="00F20514" w:rsidRDefault="00BB0254" w:rsidP="00F20514">
      <w:pPr>
        <w:pStyle w:val="Odstavecseseznamem"/>
      </w:pPr>
      <w:r w:rsidRPr="00F20514">
        <w:rPr>
          <w:lang w:val="cs-CZ"/>
        </w:rPr>
        <w:t>Opčním právem se rozumí právo na poskytnutí dalších služeb spočívajících v</w:t>
      </w:r>
      <w:r w:rsidR="001A74E7">
        <w:t> </w:t>
      </w:r>
      <w:r w:rsidR="00F20514">
        <w:t xml:space="preserve">navazujících a </w:t>
      </w:r>
      <w:r w:rsidRPr="00F20514">
        <w:rPr>
          <w:lang w:val="cs-CZ"/>
        </w:rPr>
        <w:t>obdobných službách, jako v původní veřejné zakázce a odpovídající původní veřejné zakázce v souladu s § 23</w:t>
      </w:r>
      <w:r w:rsidR="009B7E28">
        <w:rPr>
          <w:lang w:val="cs-CZ"/>
        </w:rPr>
        <w:t xml:space="preserve"> odst. 7</w:t>
      </w:r>
      <w:r w:rsidRPr="00F20514">
        <w:rPr>
          <w:lang w:val="cs-CZ"/>
        </w:rPr>
        <w:t xml:space="preserve"> písm. b) ZVZ. Objednatel si vyhrazuje možnost zadat veřejnou zakázku na nové služby v jednacím řízení bez uveřejnění. </w:t>
      </w:r>
      <w:r w:rsidR="00F20514">
        <w:t xml:space="preserve">Zhotovitel se tak zavazuje v případě, </w:t>
      </w:r>
      <w:r w:rsidR="00F20514" w:rsidRPr="00F20514">
        <w:t>bude-li objednatelem opční právo využito za podmínek stanovených příslušnými právními předpisy, zajistit  objednateli projekční ageodetické práce.</w:t>
      </w:r>
    </w:p>
    <w:p w:rsidR="00BB0254" w:rsidRPr="00004135" w:rsidRDefault="00BB0254" w:rsidP="00EB48C8">
      <w:pPr>
        <w:pStyle w:val="Odstavecseseznamem"/>
        <w:rPr>
          <w:lang w:val="cs-CZ"/>
        </w:rPr>
      </w:pPr>
      <w:r w:rsidRPr="00004135">
        <w:rPr>
          <w:lang w:val="cs-CZ"/>
        </w:rPr>
        <w:t xml:space="preserve">Maximální hodnota opčního práva činí </w:t>
      </w:r>
      <w:r w:rsidR="005D5D89">
        <w:t>300 000</w:t>
      </w:r>
      <w:r w:rsidRPr="00004135">
        <w:rPr>
          <w:lang w:val="cs-CZ"/>
        </w:rPr>
        <w:t>,- Kč bez DPH. Přesná specifikace a</w:t>
      </w:r>
      <w:r w:rsidR="001A74E7">
        <w:t> </w:t>
      </w:r>
      <w:r w:rsidRPr="00004135">
        <w:rPr>
          <w:lang w:val="cs-CZ"/>
        </w:rPr>
        <w:t>rozsah případného plnění opčního práva, tj. přesné určení jednotlivých položek a</w:t>
      </w:r>
      <w:r w:rsidR="001A74E7">
        <w:t> </w:t>
      </w:r>
      <w:r w:rsidRPr="00004135">
        <w:rPr>
          <w:lang w:val="cs-CZ"/>
        </w:rPr>
        <w:t>jejich výměr bude určen dle aktuální potřeby v průběhu realizace díla na základě návrhu zhotovitele a odsouhlasení objednatele.</w:t>
      </w:r>
    </w:p>
    <w:p w:rsidR="00BB0254" w:rsidRPr="00004135" w:rsidRDefault="00BB0254" w:rsidP="00EB48C8">
      <w:pPr>
        <w:pStyle w:val="Odstavecseseznamem"/>
        <w:rPr>
          <w:lang w:val="cs-CZ"/>
        </w:rPr>
      </w:pPr>
      <w:r w:rsidRPr="00004135">
        <w:rPr>
          <w:lang w:val="cs-CZ"/>
        </w:rPr>
        <w:t>Zhotovitel se touto smlouvou zavazuje provést dílo na svůj náklad a na své nebezpečí v</w:t>
      </w:r>
      <w:r w:rsidR="001A74E7">
        <w:t> </w:t>
      </w:r>
      <w:r w:rsidRPr="00004135">
        <w:rPr>
          <w:lang w:val="cs-CZ"/>
        </w:rPr>
        <w:t xml:space="preserve">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rsidR="00BB0254" w:rsidRPr="00004135" w:rsidRDefault="00605862" w:rsidP="001545F1">
      <w:pPr>
        <w:pStyle w:val="Nadpis1"/>
        <w:rPr>
          <w:lang w:val="cs-CZ"/>
        </w:rPr>
      </w:pPr>
      <w:r w:rsidRPr="00004135">
        <w:rPr>
          <w:lang w:val="cs-CZ"/>
        </w:rPr>
        <w:br/>
      </w:r>
      <w:r w:rsidR="00BB0254" w:rsidRPr="00004135">
        <w:rPr>
          <w:lang w:val="cs-CZ"/>
        </w:rPr>
        <w:t>Podklady k provedení díla</w:t>
      </w:r>
    </w:p>
    <w:p w:rsidR="00BB0254" w:rsidRPr="00004135" w:rsidRDefault="00BB0254" w:rsidP="00EB48C8">
      <w:pPr>
        <w:pStyle w:val="Odstavecseseznamem"/>
        <w:rPr>
          <w:lang w:val="cs-CZ"/>
        </w:rPr>
      </w:pPr>
      <w:r w:rsidRPr="00004135">
        <w:rPr>
          <w:lang w:val="cs-CZ"/>
        </w:rPr>
        <w:t>Nabídka zhotovitele ze dne ……</w:t>
      </w:r>
      <w:r w:rsidR="00271555">
        <w:t>.</w:t>
      </w:r>
      <w:r w:rsidRPr="00004135">
        <w:rPr>
          <w:lang w:val="cs-CZ"/>
        </w:rPr>
        <w:t xml:space="preserve"> </w:t>
      </w:r>
      <w:r w:rsidR="00271555" w:rsidRPr="00004135">
        <w:rPr>
          <w:lang w:val="cs-CZ"/>
        </w:rPr>
        <w:t>201</w:t>
      </w:r>
      <w:r w:rsidR="00746A84">
        <w:t>6</w:t>
      </w:r>
      <w:r w:rsidR="00271555">
        <w:t>.</w:t>
      </w:r>
    </w:p>
    <w:p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rsidR="00BB0254" w:rsidRPr="00004135" w:rsidRDefault="00BB0254" w:rsidP="00EB48C8">
      <w:pPr>
        <w:pStyle w:val="Odstavecseseznamem"/>
        <w:rPr>
          <w:lang w:val="cs-CZ"/>
        </w:rPr>
      </w:pPr>
      <w:r w:rsidRPr="00004135">
        <w:rPr>
          <w:lang w:val="cs-CZ"/>
        </w:rPr>
        <w:lastRenderedPageBreak/>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t>plnění díla</w:t>
      </w:r>
      <w:r w:rsidRPr="00004135">
        <w:rPr>
          <w:lang w:val="cs-CZ"/>
        </w:rPr>
        <w:t>, je zhotovitel povinen při realizaci veřejné zakázky řídit se těmito novými předpisy.</w:t>
      </w:r>
    </w:p>
    <w:p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rsidR="004D6EEF" w:rsidRDefault="00BB0254" w:rsidP="009459BB">
      <w:r w:rsidRPr="00004135">
        <w:rPr>
          <w:lang w:val="cs-CZ"/>
        </w:rPr>
        <w:t>Dílo bude rozděleno na následující hlavní celky sestavené z níže uvedených dílčích částí a</w:t>
      </w:r>
      <w:r w:rsidR="001A74E7">
        <w:t> </w:t>
      </w:r>
      <w:r w:rsidRPr="00004135">
        <w:rPr>
          <w:lang w:val="cs-CZ"/>
        </w:rPr>
        <w:t>v</w:t>
      </w:r>
      <w:r w:rsidR="001A74E7">
        <w:t> </w:t>
      </w:r>
      <w:r w:rsidRPr="00004135">
        <w:rPr>
          <w:lang w:val="cs-CZ"/>
        </w:rPr>
        <w:t xml:space="preserve">souladu se zákonem č. </w:t>
      </w:r>
      <w:r w:rsidRPr="00D05865">
        <w:rPr>
          <w:lang w:val="cs-CZ"/>
        </w:rPr>
        <w:t>139/2002 S</w:t>
      </w:r>
      <w:r w:rsidR="00CF5DC3" w:rsidRPr="00D05865">
        <w:rPr>
          <w:lang w:val="cs-CZ"/>
        </w:rPr>
        <w:t>b.</w:t>
      </w:r>
      <w:r w:rsidRPr="00004135">
        <w:rPr>
          <w:lang w:val="cs-CZ"/>
        </w:rPr>
        <w:t>, o pozemkových úpravách a pozemkových úřadech a</w:t>
      </w:r>
      <w:r w:rsidR="001A74E7">
        <w:t> </w:t>
      </w:r>
      <w:r w:rsidRPr="00004135">
        <w:rPr>
          <w:lang w:val="cs-CZ"/>
        </w:rPr>
        <w:t xml:space="preserve">o změně zákona č. 229/1991 Sb., o úpravě vlastnických vztahů k půdě a jinému zemědělskému majetku, ve znění pozdějších předpisů (dále jen „zákon“) a </w:t>
      </w:r>
      <w:r w:rsidR="00700EE3">
        <w:t xml:space="preserve">dále zejména </w:t>
      </w:r>
      <w:r w:rsidRPr="00004135">
        <w:rPr>
          <w:lang w:val="cs-CZ"/>
        </w:rPr>
        <w:t>s</w:t>
      </w:r>
      <w:r w:rsidR="001A74E7">
        <w:t> </w:t>
      </w:r>
      <w:r w:rsidRPr="00004135">
        <w:rPr>
          <w:lang w:val="cs-CZ"/>
        </w:rPr>
        <w:t xml:space="preserve">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(dále jen „vyhláška“), Metodickým návodem k</w:t>
      </w:r>
      <w:r w:rsidR="001A74E7">
        <w:t> </w:t>
      </w:r>
      <w:r w:rsidR="004D6EEF" w:rsidRPr="004D6EEF">
        <w:t>provádění pozemkových úprav, Technickým standardem dokumentace plánu společných zařízení v pozemkových úpravách, Směrnicí ústřední ředitelky SPÚ 10/2015 o postavení a</w:t>
      </w:r>
      <w:r w:rsidR="001A74E7">
        <w:t> </w:t>
      </w:r>
      <w:r w:rsidR="004D6EEF" w:rsidRPr="004D6EEF">
        <w:t xml:space="preserve">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rsidR="00BB0254" w:rsidRPr="00004135" w:rsidRDefault="00BB0254" w:rsidP="00EB48C8">
      <w:pPr>
        <w:pStyle w:val="Odstavec111"/>
        <w:rPr>
          <w:lang w:val="cs-CZ"/>
        </w:rPr>
      </w:pPr>
      <w:r w:rsidRPr="00004135">
        <w:rPr>
          <w:lang w:val="cs-CZ"/>
        </w:rPr>
        <w:t>Revize a doplnění stávajícího bodového pole</w:t>
      </w:r>
    </w:p>
    <w:p w:rsidR="00BB0254" w:rsidRPr="00004135" w:rsidRDefault="00BB0254" w:rsidP="00EB48C8">
      <w:pPr>
        <w:pStyle w:val="Odstaveca"/>
        <w:rPr>
          <w:lang w:val="cs-CZ"/>
        </w:rPr>
      </w:pPr>
      <w:r w:rsidRPr="00004135">
        <w:rPr>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rsidR="00BB0254" w:rsidRPr="00004135" w:rsidRDefault="00BB0254" w:rsidP="00EB48C8">
      <w:pPr>
        <w:pStyle w:val="Odstavec111"/>
        <w:rPr>
          <w:lang w:val="cs-CZ"/>
        </w:rPr>
      </w:pPr>
      <w:r w:rsidRPr="00004135">
        <w:rPr>
          <w:lang w:val="cs-CZ"/>
        </w:rPr>
        <w:t>Podrobné měření polohopisu v obvodu KoPÚ</w:t>
      </w:r>
    </w:p>
    <w:p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BB0254" w:rsidRPr="00004135" w:rsidRDefault="00BB0254" w:rsidP="00EB48C8">
      <w:pPr>
        <w:pStyle w:val="Odstaveca"/>
        <w:rPr>
          <w:lang w:val="cs-CZ"/>
        </w:rPr>
      </w:pPr>
      <w:r w:rsidRPr="00004135">
        <w:rPr>
          <w:lang w:val="cs-CZ"/>
        </w:rPr>
        <w:t xml:space="preserve">Body polohopisu budou zaměřeny včetně nadmořské výšky (výškový systém baltský po vyrovnání - Bpv). </w:t>
      </w:r>
    </w:p>
    <w:p w:rsidR="00BB0254" w:rsidRPr="00004135" w:rsidRDefault="00BB0254" w:rsidP="00EB48C8">
      <w:pPr>
        <w:pStyle w:val="Odstavec111"/>
        <w:rPr>
          <w:lang w:val="cs-CZ"/>
        </w:rPr>
      </w:pPr>
      <w:r w:rsidRPr="00004135">
        <w:rPr>
          <w:lang w:val="cs-CZ"/>
        </w:rPr>
        <w:t xml:space="preserve">Zjišťování hranic obvodů KoPÚ a zjišťování hranic pozemků neřešených dle </w:t>
      </w:r>
      <w:r w:rsidRPr="00D05865">
        <w:rPr>
          <w:lang w:val="cs-CZ"/>
        </w:rPr>
        <w:t>§ 2 zákona</w:t>
      </w:r>
    </w:p>
    <w:p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w:t>
      </w:r>
      <w:r w:rsidR="001A74E7">
        <w:t> </w:t>
      </w:r>
      <w:r w:rsidRPr="00004135">
        <w:rPr>
          <w:lang w:val="cs-CZ"/>
        </w:rPr>
        <w:t>termínu do 2 měsíců od výzvy objednatele.</w:t>
      </w:r>
    </w:p>
    <w:p w:rsidR="00BB0254" w:rsidRPr="009459BB" w:rsidRDefault="00BB0254" w:rsidP="00EB48C8">
      <w:pPr>
        <w:pStyle w:val="Odstaveca"/>
        <w:rPr>
          <w:lang w:val="cs-CZ"/>
        </w:rPr>
      </w:pPr>
      <w:r w:rsidRPr="00004135">
        <w:rPr>
          <w:lang w:val="cs-CZ"/>
        </w:rPr>
        <w:t xml:space="preserve">Zjišťování hranic obvodů KoPÚ,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KoPÚ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rsidR="00BB0254" w:rsidRPr="00004135" w:rsidRDefault="00BB0254" w:rsidP="00EB48C8">
      <w:pPr>
        <w:pStyle w:val="Odstaveca"/>
        <w:rPr>
          <w:lang w:val="cs-CZ"/>
        </w:rPr>
      </w:pPr>
      <w:r w:rsidRPr="00004135">
        <w:rPr>
          <w:lang w:val="cs-CZ"/>
        </w:rPr>
        <w:t xml:space="preserve">Vyhotovení podkladů pro případnou změnu katastrální hranice podle </w:t>
      </w:r>
      <w:r w:rsidR="00271555">
        <w:rPr>
          <w:lang w:val="cs-CZ"/>
        </w:rPr>
        <w:t>katastrální vyhlášky</w:t>
      </w:r>
      <w:r w:rsidR="006F31AB">
        <w:t xml:space="preserve"> a jejich projednání s dotčenými obcemi</w:t>
      </w:r>
      <w:r w:rsidR="00CF5DC3" w:rsidRPr="00D05865">
        <w:rPr>
          <w:lang w:val="cs-CZ"/>
        </w:rPr>
        <w:t>.</w:t>
      </w:r>
      <w:r w:rsidRPr="00004135">
        <w:rPr>
          <w:lang w:val="cs-CZ"/>
        </w:rPr>
        <w:t xml:space="preserve"> </w:t>
      </w:r>
    </w:p>
    <w:p w:rsidR="00BB0254" w:rsidRPr="00004135" w:rsidRDefault="00BB0254" w:rsidP="00EB48C8">
      <w:pPr>
        <w:pStyle w:val="Odstaveca"/>
        <w:rPr>
          <w:lang w:val="cs-CZ"/>
        </w:rPr>
      </w:pPr>
      <w:r w:rsidRPr="00004135">
        <w:rPr>
          <w:lang w:val="cs-CZ"/>
        </w:rPr>
        <w:t>Aktualizace místních a pomístních názvů, vypracování seznamu místních a</w:t>
      </w:r>
      <w:r w:rsidR="001A74E7">
        <w:t> </w:t>
      </w:r>
      <w:r w:rsidRPr="00004135">
        <w:rPr>
          <w:lang w:val="cs-CZ"/>
        </w:rPr>
        <w:t>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w:t>
      </w:r>
      <w:r w:rsidR="001A74E7">
        <w:t> </w:t>
      </w:r>
      <w:r w:rsidRPr="00004135">
        <w:rPr>
          <w:lang w:val="cs-CZ"/>
        </w:rPr>
        <w:t>obsa</w:t>
      </w:r>
      <w:r w:rsidR="00AB2470">
        <w:rPr>
          <w:lang w:val="cs-CZ"/>
        </w:rPr>
        <w:t>hem souboru popisných informací</w:t>
      </w:r>
      <w:r w:rsidR="00AB2470">
        <w:t>.</w:t>
      </w:r>
    </w:p>
    <w:p w:rsidR="006F31AB" w:rsidRDefault="006F31AB" w:rsidP="006F31AB">
      <w:pPr>
        <w:pStyle w:val="Odstaveca"/>
      </w:pPr>
      <w:r w:rsidRPr="006F31AB">
        <w:t>Doložení kladného stanoviska katastrálního úřadu ve smyslu § 9 odst. 6 zákona (viz Pokyny č. 43 ČÚZK).</w:t>
      </w:r>
    </w:p>
    <w:p w:rsidR="00700EE3" w:rsidRPr="006F31AB" w:rsidRDefault="00700EE3" w:rsidP="006F31AB">
      <w:pPr>
        <w:pStyle w:val="Odstaveca"/>
      </w:pPr>
      <w:r>
        <w:t xml:space="preserve">Předání </w:t>
      </w:r>
      <w:r w:rsidRPr="006F31AB">
        <w:t>soupisu nesouladů mezi SPI a SGI k řešení katastrálnímu úřadu a</w:t>
      </w:r>
      <w:r w:rsidR="001A74E7">
        <w:t> </w:t>
      </w:r>
      <w:r w:rsidRPr="006F31AB">
        <w:t>seznamu parcel pro vyznačení poznámky do KN.</w:t>
      </w:r>
    </w:p>
    <w:p w:rsidR="00BB0254" w:rsidRPr="00004135" w:rsidRDefault="00BB0254" w:rsidP="00EB48C8">
      <w:pPr>
        <w:pStyle w:val="Odstavec111"/>
        <w:rPr>
          <w:lang w:val="cs-CZ"/>
        </w:rPr>
      </w:pPr>
      <w:r w:rsidRPr="00004135">
        <w:rPr>
          <w:lang w:val="cs-CZ"/>
        </w:rPr>
        <w:t xml:space="preserve">Rozbor současného stavu </w:t>
      </w:r>
    </w:p>
    <w:p w:rsidR="00BB0254" w:rsidRPr="00004135" w:rsidRDefault="00BB0254" w:rsidP="00EB48C8">
      <w:pPr>
        <w:pStyle w:val="Odstaveca"/>
        <w:rPr>
          <w:lang w:val="cs-CZ"/>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BD3AE6">
        <w:t>podle § 5 vyhlášky</w:t>
      </w:r>
      <w:r w:rsidRPr="00004135">
        <w:rPr>
          <w:lang w:val="cs-CZ"/>
        </w:rPr>
        <w:t xml:space="preserve">. </w:t>
      </w:r>
    </w:p>
    <w:p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rsidR="00BB0254" w:rsidRPr="00004135" w:rsidRDefault="00BB0254" w:rsidP="00EB48C8">
      <w:pPr>
        <w:pStyle w:val="Odstaveca"/>
        <w:rPr>
          <w:lang w:val="cs-CZ"/>
        </w:rPr>
      </w:pPr>
      <w:r w:rsidRPr="00004135">
        <w:rPr>
          <w:lang w:val="cs-CZ"/>
        </w:rPr>
        <w:t>Přehled zjištěných nesouladů druhů pozemků a způsobů využití v souladu s</w:t>
      </w:r>
      <w:r w:rsidR="001A74E7">
        <w:t>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w:t>
      </w:r>
      <w:r w:rsidR="001A74E7">
        <w:t> </w:t>
      </w:r>
      <w:r w:rsidRPr="009D5484">
        <w:t>§</w:t>
      </w:r>
      <w:r w:rsidR="001A74E7">
        <w:t> </w:t>
      </w:r>
      <w:r w:rsidRPr="009D5484">
        <w:t>11 a 12 vyhlášky a přílohy č. 1 vyhlášky, jeho předání odborné organizaci zajistí objednatel.</w:t>
      </w:r>
    </w:p>
    <w:p w:rsidR="00BB0254" w:rsidRPr="00004135" w:rsidRDefault="00BB0254" w:rsidP="00EB48C8">
      <w:pPr>
        <w:pStyle w:val="Odstavec111"/>
        <w:rPr>
          <w:lang w:val="cs-CZ"/>
        </w:rPr>
      </w:pPr>
      <w:r w:rsidRPr="00004135">
        <w:rPr>
          <w:lang w:val="cs-CZ"/>
        </w:rPr>
        <w:t xml:space="preserve">Dokumentace k soupisu nároků vlastníků pozemků </w:t>
      </w:r>
    </w:p>
    <w:p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rsidR="00BB0254" w:rsidRPr="00004135" w:rsidRDefault="00BB0254" w:rsidP="00EB48C8">
      <w:pPr>
        <w:pStyle w:val="Odstaveca"/>
        <w:rPr>
          <w:lang w:val="cs-CZ"/>
        </w:rPr>
      </w:pPr>
      <w:r w:rsidRPr="00004135">
        <w:rPr>
          <w:lang w:val="cs-CZ"/>
        </w:rPr>
        <w:t>Dokumentace bude zpracována v rozsahu uvedeném v bodě VI. přílohy č. 1 k vyhlášce s výjimkou bodů 8), 9), 10) a v souladu s požadavky uvedenými v</w:t>
      </w:r>
      <w:r w:rsidR="001A74E7">
        <w:t>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rsidR="00BB0254" w:rsidRPr="00004135" w:rsidRDefault="00BB0254" w:rsidP="00EB48C8">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rsidR="00BB0254" w:rsidRPr="00004135" w:rsidRDefault="00BB0254" w:rsidP="00EB48C8">
      <w:pPr>
        <w:pStyle w:val="Odstavecseseznamem"/>
        <w:rPr>
          <w:lang w:val="cs-CZ"/>
        </w:rPr>
      </w:pPr>
      <w:r w:rsidRPr="00004135">
        <w:rPr>
          <w:lang w:val="cs-CZ"/>
        </w:rPr>
        <w:t>Hlavní celek „Návrhové práce“ je sestaven z následujících dílčích částí</w:t>
      </w:r>
    </w:p>
    <w:p w:rsidR="00BB0254" w:rsidRPr="00004135" w:rsidRDefault="00BB0254" w:rsidP="00EB48C8">
      <w:pPr>
        <w:pStyle w:val="Odstavec111"/>
        <w:rPr>
          <w:lang w:val="cs-CZ"/>
        </w:rPr>
      </w:pPr>
      <w:r w:rsidRPr="00004135">
        <w:rPr>
          <w:lang w:val="cs-CZ"/>
        </w:rPr>
        <w:t>Vypracování plánu společných zařízení</w:t>
      </w:r>
    </w:p>
    <w:p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rsidR="004836FE" w:rsidRPr="004836FE" w:rsidRDefault="004836FE" w:rsidP="004836FE">
      <w:pPr>
        <w:pStyle w:val="Odstaveca"/>
      </w:pPr>
      <w:r w:rsidRPr="004836FE">
        <w:t>Plán společných zařízení bude projednán s dotčenými orgány a</w:t>
      </w:r>
      <w:r w:rsidR="001A74E7">
        <w:t> </w:t>
      </w:r>
      <w:r w:rsidRPr="004836FE">
        <w:t>organizacemi. Po vyřešení všech př</w:t>
      </w:r>
      <w:r w:rsidR="005846D5">
        <w:t>ipomínek</w:t>
      </w:r>
      <w:r w:rsidRPr="004836FE">
        <w:t xml:space="preserve"> s ním bude seznámen sbor zástupců vlastníků</w:t>
      </w:r>
      <w:r>
        <w:t xml:space="preserve">. </w:t>
      </w:r>
    </w:p>
    <w:p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a</w:t>
      </w:r>
      <w:r w:rsidR="001A74E7">
        <w:t> </w:t>
      </w:r>
      <w:r w:rsidRPr="00004135">
        <w:rPr>
          <w:lang w:val="cs-CZ"/>
        </w:rPr>
        <w:t xml:space="preserve">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w:t>
      </w:r>
      <w:r w:rsidR="001A74E7">
        <w:t> </w:t>
      </w:r>
      <w:r w:rsidR="00BB0254" w:rsidRPr="00004135">
        <w:rPr>
          <w:lang w:val="cs-CZ"/>
        </w:rPr>
        <w:t xml:space="preserve">pozemků, na nichž se předpokládá výstavba a realizace společných zařízení. </w:t>
      </w:r>
    </w:p>
    <w:p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w:t>
      </w:r>
      <w:r w:rsidR="001A74E7">
        <w:t> </w:t>
      </w:r>
      <w:r w:rsidRPr="00004135">
        <w:rPr>
          <w:lang w:val="cs-CZ"/>
        </w:rPr>
        <w:t>počtu a formě stanovené čl. IV. této smlouvy.</w:t>
      </w:r>
    </w:p>
    <w:p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rsidR="001260B3" w:rsidRPr="001260B3" w:rsidRDefault="001260B3" w:rsidP="001260B3">
      <w:pPr>
        <w:pStyle w:val="Odstaveca"/>
      </w:pPr>
      <w:r w:rsidRPr="001260B3">
        <w:t xml:space="preserve">Zhotovitel </w:t>
      </w:r>
      <w:r>
        <w:t xml:space="preserve">doplní </w:t>
      </w:r>
      <w:r w:rsidRPr="001260B3">
        <w:t>tabulku návrhu prvků PSZ o čísla pozemků a čísla LV a</w:t>
      </w:r>
      <w:r w:rsidR="001A74E7">
        <w:t> </w:t>
      </w:r>
      <w:r w:rsidRPr="001260B3">
        <w:t>vyhotoví soutisk návrhu PSZ na návrh nového uspořádání pozemků.</w:t>
      </w:r>
    </w:p>
    <w:p w:rsidR="00BB0254" w:rsidRPr="00004135" w:rsidRDefault="00BB0254" w:rsidP="00EB48C8">
      <w:pPr>
        <w:pStyle w:val="Odstavec111"/>
        <w:rPr>
          <w:lang w:val="cs-CZ"/>
        </w:rPr>
      </w:pPr>
      <w:r w:rsidRPr="00004135">
        <w:rPr>
          <w:lang w:val="cs-CZ"/>
        </w:rPr>
        <w:t>Dokončení a předložení aktuální dokumentace nového uspořádání pozemků a</w:t>
      </w:r>
      <w:r w:rsidR="001A74E7">
        <w:t> </w:t>
      </w:r>
      <w:r w:rsidR="00F943D1">
        <w:t>PSZ</w:t>
      </w:r>
    </w:p>
    <w:p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w:t>
      </w:r>
      <w:r w:rsidR="001A74E7">
        <w:t> </w:t>
      </w:r>
      <w:r w:rsidRPr="00004135">
        <w:rPr>
          <w:lang w:val="cs-CZ"/>
        </w:rPr>
        <w:t>rozsahu uvedeném v bodech VIII. a IX. přílohy č. 1 k vyhlášce</w:t>
      </w:r>
      <w:r w:rsidR="009A55E2">
        <w:t>,</w:t>
      </w:r>
      <w:r w:rsidRPr="00004135">
        <w:rPr>
          <w:lang w:val="cs-CZ"/>
        </w:rPr>
        <w:t xml:space="preserve"> a to v počtu a formě stanovené čl. IV. této smlouvy.</w:t>
      </w:r>
    </w:p>
    <w:p w:rsidR="00005468" w:rsidRPr="00005468" w:rsidRDefault="00BB0254" w:rsidP="00EB48C8">
      <w:pPr>
        <w:pStyle w:val="Odstaveca"/>
        <w:rPr>
          <w:lang w:val="cs-CZ"/>
        </w:rPr>
      </w:pPr>
      <w:r w:rsidRPr="00004135">
        <w:rPr>
          <w:lang w:val="cs-CZ"/>
        </w:rPr>
        <w:t>Paré č. 1 bude obsahovat originály dokladů. Vše bude řádně označeno, podepsáno s příslušným razítkem osoby úředně oprávněné k projektování pozemkových úprav.</w:t>
      </w:r>
      <w:r w:rsidR="00005468">
        <w:t xml:space="preserve"> </w:t>
      </w:r>
    </w:p>
    <w:p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w:t>
      </w:r>
      <w:r w:rsidR="001A74E7">
        <w:t> </w:t>
      </w:r>
      <w:r w:rsidRPr="00005468">
        <w:t>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rsidR="00BB0254" w:rsidRPr="00004135" w:rsidRDefault="00BB0254" w:rsidP="00EB48C8">
      <w:pPr>
        <w:pStyle w:val="Odstavecseseznamem"/>
        <w:rPr>
          <w:lang w:val="cs-CZ"/>
        </w:rPr>
      </w:pPr>
      <w:r w:rsidRPr="00004135">
        <w:rPr>
          <w:lang w:val="cs-CZ"/>
        </w:rPr>
        <w:t>Hlavní celek „Mapové dílo“ obsahuje</w:t>
      </w:r>
    </w:p>
    <w:p w:rsidR="00005468" w:rsidRPr="00005468" w:rsidRDefault="00005468" w:rsidP="00EB48C8">
      <w:pPr>
        <w:pStyle w:val="Odstavec111"/>
        <w:rPr>
          <w:lang w:val="cs-CZ"/>
        </w:rPr>
      </w:pPr>
      <w:r>
        <w:t>Nastanou-li</w:t>
      </w:r>
      <w:r w:rsidRPr="00005468">
        <w:t xml:space="preserve"> v mezidobí mezi vydáním rozhodnutí o schválení návrhu KoPÚ a</w:t>
      </w:r>
      <w:r w:rsidR="001A74E7">
        <w:t> </w:t>
      </w:r>
      <w:r w:rsidRPr="00005468">
        <w:t>vydáním rozhodnutí podle § 11 odst. 8 zákona změny údajů v katastru nemovitostí provede zhotovitel tomu odpovídající aktualizaci podkladu KoPÚ</w:t>
      </w:r>
      <w:r>
        <w:t>.</w:t>
      </w:r>
    </w:p>
    <w:p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w:t>
      </w:r>
      <w:r w:rsidR="001A74E7">
        <w:t> </w:t>
      </w:r>
      <w:r w:rsidR="009247A2" w:rsidRPr="009247A2">
        <w:t>zeměměřictví a o změně a doplnění některých zákonů souvisejících s jeho zavedením</w:t>
      </w:r>
      <w:r w:rsidR="009247A2">
        <w:t>,</w:t>
      </w:r>
      <w:r w:rsidRPr="00004135">
        <w:rPr>
          <w:lang w:val="cs-CZ"/>
        </w:rPr>
        <w:t xml:space="preserve"> katastrálnímu úřadu prostřednictvím odborně způsobilé osoby a</w:t>
      </w:r>
      <w:r w:rsidR="001A74E7">
        <w:t> </w:t>
      </w:r>
      <w:r w:rsidRPr="00004135">
        <w:rPr>
          <w:lang w:val="cs-CZ"/>
        </w:rPr>
        <w:t xml:space="preserve">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rsidR="00BB0254" w:rsidRPr="00004135" w:rsidRDefault="00BB0254" w:rsidP="00EB48C8">
      <w:pPr>
        <w:pStyle w:val="Odstavec111"/>
        <w:rPr>
          <w:lang w:val="cs-CZ"/>
        </w:rPr>
      </w:pPr>
      <w:r w:rsidRPr="00004135">
        <w:rPr>
          <w:lang w:val="cs-CZ"/>
        </w:rPr>
        <w:t>Tisková podoba dokumentace k obnově katastrálního operátu bude vyhotovena do 15</w:t>
      </w:r>
      <w:r w:rsidR="00367ED6">
        <w:t>-ti</w:t>
      </w:r>
      <w:r w:rsidRPr="00004135">
        <w:rPr>
          <w:lang w:val="cs-CZ"/>
        </w:rPr>
        <w:t xml:space="preserve"> dnů od vydání kladného stanoviska katastrálního úřadu k převzetí výsledku zeměměřických činností.</w:t>
      </w:r>
    </w:p>
    <w:p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rsidR="00BB0254" w:rsidRPr="00004135" w:rsidRDefault="00BB0254" w:rsidP="00EB48C8">
      <w:pPr>
        <w:pStyle w:val="Odstavecseseznamem"/>
        <w:rPr>
          <w:lang w:val="cs-CZ"/>
        </w:rPr>
      </w:pPr>
      <w:r w:rsidRPr="00004135">
        <w:rPr>
          <w:lang w:val="cs-CZ"/>
        </w:rPr>
        <w:t xml:space="preserve">Hlavní celek „Vytyčení pozemků dle zapsané DKM“ obsahuje </w:t>
      </w:r>
    </w:p>
    <w:p w:rsidR="00BB0254" w:rsidRPr="0000413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w:t>
      </w:r>
      <w:r w:rsidR="001A74E7">
        <w:t> </w:t>
      </w:r>
      <w:r w:rsidRPr="00004135">
        <w:rPr>
          <w:lang w:val="cs-CZ"/>
        </w:rPr>
        <w:t>katastrálnímu úřadu. Pro fakturaci bude rozhodující skutečný počet měrných jednotek.</w:t>
      </w:r>
    </w:p>
    <w:p w:rsidR="00BB0254" w:rsidRPr="00004135" w:rsidRDefault="00605862" w:rsidP="001545F1">
      <w:pPr>
        <w:pStyle w:val="Nadpis1"/>
        <w:rPr>
          <w:lang w:val="cs-CZ"/>
        </w:rPr>
      </w:pPr>
      <w:r w:rsidRPr="00004135">
        <w:rPr>
          <w:lang w:val="cs-CZ"/>
        </w:rPr>
        <w:br/>
      </w:r>
      <w:r w:rsidR="00BB0254" w:rsidRPr="00004135">
        <w:rPr>
          <w:lang w:val="cs-CZ"/>
        </w:rPr>
        <w:t>Technické požadavky na provedení díla</w:t>
      </w:r>
    </w:p>
    <w:p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w:t>
      </w:r>
      <w:r w:rsidR="001A74E7">
        <w:t> </w:t>
      </w:r>
      <w:r w:rsidRPr="00004135">
        <w:rPr>
          <w:lang w:val="cs-CZ"/>
        </w:rPr>
        <w:t>současně bude předána textová část ve formátu *.doc(x) nebo kompatibilní s</w:t>
      </w:r>
      <w:r w:rsidR="001A74E7">
        <w:t> </w:t>
      </w:r>
      <w:r w:rsidRPr="00004135">
        <w:rPr>
          <w:lang w:val="cs-CZ"/>
        </w:rPr>
        <w:t>textovým editorem Word, tabulková část ve formátu *.xls(x) nebo kompatibilní s</w:t>
      </w:r>
      <w:r w:rsidR="001A74E7">
        <w:t> </w:t>
      </w:r>
      <w:r w:rsidRPr="00004135">
        <w:rPr>
          <w:lang w:val="cs-CZ"/>
        </w:rPr>
        <w:t xml:space="preserve">programem Excel. Seznam parcel řešených v obvodu KoPÚ pro zápis poznámky do katastru nemovitostí </w:t>
      </w:r>
      <w:r w:rsidR="008F16D1" w:rsidRPr="008F16D1">
        <w:t xml:space="preserve">o zahájení řízení a o schválení návrhu pozemkových úprav </w:t>
      </w:r>
      <w:r w:rsidRPr="00004135">
        <w:rPr>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*.dgn</w:t>
      </w:r>
      <w:r w:rsidR="000C773F">
        <w:t xml:space="preserve"> nebo </w:t>
      </w:r>
      <w:r w:rsidR="000C773F">
        <w:rPr>
          <w:lang w:val="cs-CZ"/>
        </w:rPr>
        <w:t>*.vyk</w:t>
      </w:r>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r w:rsidR="00280088">
        <w:t xml:space="preserve">4.1. </w:t>
      </w:r>
      <w:r w:rsidRPr="00004135">
        <w:rPr>
          <w:lang w:val="cs-CZ"/>
        </w:rPr>
        <w:t>v násled</w:t>
      </w:r>
      <w:r w:rsidR="008F16D1">
        <w:rPr>
          <w:lang w:val="cs-CZ"/>
        </w:rPr>
        <w:t>ujícím počtu vyhotovení a formě</w:t>
      </w:r>
      <w:r w:rsidR="008F16D1">
        <w:t>:</w:t>
      </w:r>
    </w:p>
    <w:p w:rsidR="00BB0254" w:rsidRPr="00004135" w:rsidRDefault="00BB0254" w:rsidP="00EB48C8">
      <w:pPr>
        <w:pStyle w:val="Odstavec111"/>
        <w:rPr>
          <w:lang w:val="cs-CZ"/>
        </w:rPr>
      </w:pPr>
      <w:r w:rsidRPr="00004135">
        <w:rPr>
          <w:lang w:val="cs-CZ"/>
        </w:rPr>
        <w:t>Revize</w:t>
      </w:r>
      <w:r w:rsidR="000153F7">
        <w:t xml:space="preserve"> a doplnění </w:t>
      </w:r>
      <w:r w:rsidRPr="00004135">
        <w:rPr>
          <w:lang w:val="cs-CZ"/>
        </w:rPr>
        <w:t xml:space="preserve">stávajícího bodového pole - </w:t>
      </w:r>
      <w:r w:rsidR="005D5D89">
        <w:t>2</w:t>
      </w:r>
      <w:r w:rsidRPr="00004135">
        <w:rPr>
          <w:lang w:val="cs-CZ"/>
        </w:rPr>
        <w:t xml:space="preserve">x papírové zpracování </w:t>
      </w:r>
      <w:r w:rsidR="005D5D89" w:rsidRPr="005D5D89">
        <w:t xml:space="preserve">(1x objednatel, 1x pro předání na katastrální úřad) a CD (DVD) </w:t>
      </w:r>
      <w:r w:rsidRPr="00004135">
        <w:rPr>
          <w:lang w:val="cs-CZ"/>
        </w:rPr>
        <w:t xml:space="preserve">(1x objednatel) a CD (DVD). </w:t>
      </w:r>
    </w:p>
    <w:p w:rsidR="00BB0254" w:rsidRPr="00004135" w:rsidRDefault="00BB0254" w:rsidP="00EB48C8">
      <w:pPr>
        <w:pStyle w:val="Odstavec111"/>
        <w:rPr>
          <w:lang w:val="cs-CZ"/>
        </w:rPr>
      </w:pPr>
      <w:r w:rsidRPr="00004135">
        <w:rPr>
          <w:lang w:val="cs-CZ"/>
        </w:rPr>
        <w:t xml:space="preserve">Polohopisné zaměření zájmového území - </w:t>
      </w:r>
      <w:r w:rsidR="008527D5">
        <w:t>1</w:t>
      </w:r>
      <w:r w:rsidRPr="00004135">
        <w:rPr>
          <w:lang w:val="cs-CZ"/>
        </w:rPr>
        <w:t>x pap</w:t>
      </w:r>
      <w:r w:rsidR="008527D5">
        <w:rPr>
          <w:lang w:val="cs-CZ"/>
        </w:rPr>
        <w:t>írové zpracování (1x objednatel</w:t>
      </w:r>
      <w:r w:rsidRPr="00004135">
        <w:rPr>
          <w:lang w:val="cs-CZ"/>
        </w:rPr>
        <w:t>) a CD (DVD)</w:t>
      </w:r>
      <w:r w:rsidR="00A22B92">
        <w:t xml:space="preserve"> + 1x pro předání na katastrální úřad</w:t>
      </w:r>
      <w:r w:rsidRPr="00004135">
        <w:rPr>
          <w:lang w:val="cs-CZ"/>
        </w:rPr>
        <w:t xml:space="preserve">. </w:t>
      </w:r>
    </w:p>
    <w:p w:rsidR="00BB0254" w:rsidRPr="00004135" w:rsidRDefault="00BB0254" w:rsidP="00EB48C8">
      <w:pPr>
        <w:pStyle w:val="Odstavec111"/>
        <w:rPr>
          <w:lang w:val="cs-CZ"/>
        </w:rPr>
      </w:pPr>
      <w:r w:rsidRPr="00004135">
        <w:rPr>
          <w:lang w:val="cs-CZ"/>
        </w:rPr>
        <w:t xml:space="preserve">Zjišťování průběhu hranic obvodu KoPÚ a zjišťování hranic pozemků neřešených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CD (DVD). </w:t>
      </w:r>
    </w:p>
    <w:p w:rsidR="00BB0254" w:rsidRPr="00004135" w:rsidRDefault="00BB0254" w:rsidP="00EB48C8">
      <w:pPr>
        <w:pStyle w:val="Odstavec111"/>
        <w:rPr>
          <w:lang w:val="cs-CZ"/>
        </w:rPr>
      </w:pPr>
      <w:r w:rsidRPr="00004135">
        <w:rPr>
          <w:lang w:val="cs-CZ"/>
        </w:rPr>
        <w:t xml:space="preserve">Rozbor současného stavu - 1x papírové zpracování (objednatel) a CD (DVD). </w:t>
      </w:r>
    </w:p>
    <w:p w:rsidR="00BB0254" w:rsidRPr="00004135" w:rsidRDefault="00BB0254" w:rsidP="00EB48C8">
      <w:pPr>
        <w:pStyle w:val="Odstavec111"/>
        <w:rPr>
          <w:lang w:val="cs-CZ"/>
        </w:rPr>
      </w:pPr>
      <w:r w:rsidRPr="00004135">
        <w:rPr>
          <w:lang w:val="cs-CZ"/>
        </w:rPr>
        <w:t xml:space="preserve">Dokumentace nároků vlastníků (včetně map) - 2x papírové zpracování (1x objednatel a 1x obec) a CD (DVD) a 2x papírové zpracování k rozeslání </w:t>
      </w:r>
      <w:r w:rsidR="008527D5">
        <w:t>účastníkům řízení</w:t>
      </w:r>
      <w:r w:rsidRPr="00004135">
        <w:rPr>
          <w:lang w:val="cs-CZ"/>
        </w:rPr>
        <w:t>.</w:t>
      </w:r>
    </w:p>
    <w:p w:rsidR="00BB0254" w:rsidRPr="00004135" w:rsidRDefault="008527D5" w:rsidP="00EB48C8">
      <w:pPr>
        <w:pStyle w:val="Odstavec111"/>
        <w:rPr>
          <w:lang w:val="cs-CZ"/>
        </w:rPr>
      </w:pPr>
      <w:r>
        <w:rPr>
          <w:lang w:val="cs-CZ"/>
        </w:rPr>
        <w:t xml:space="preserve">Vypracování PSZ - </w:t>
      </w:r>
      <w:r w:rsidR="005D5D89">
        <w:t>4</w:t>
      </w:r>
      <w:r w:rsidR="00BB0254" w:rsidRPr="00004135">
        <w:rPr>
          <w:lang w:val="cs-CZ"/>
        </w:rPr>
        <w:t>x papírové zpracování (</w:t>
      </w:r>
      <w:r w:rsidR="005D5D89">
        <w:t>2</w:t>
      </w:r>
      <w:r w:rsidR="00BB0254" w:rsidRPr="00004135">
        <w:rPr>
          <w:lang w:val="cs-CZ"/>
        </w:rPr>
        <w:t xml:space="preserve">x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a CD (DVD).</w:t>
      </w:r>
    </w:p>
    <w:p w:rsidR="00BB0254" w:rsidRPr="00004135" w:rsidRDefault="00BB0254" w:rsidP="00EB48C8">
      <w:pPr>
        <w:pStyle w:val="Odstavec111"/>
        <w:rPr>
          <w:lang w:val="cs-CZ"/>
        </w:rPr>
      </w:pPr>
      <w:r w:rsidRPr="00004135">
        <w:rPr>
          <w:lang w:val="cs-CZ"/>
        </w:rPr>
        <w:t>Výškopisné zaměření zájmového území - 1x papírové zpracování (objednatel) a</w:t>
      </w:r>
      <w:r w:rsidR="001A74E7">
        <w:t> </w:t>
      </w:r>
      <w:r w:rsidRPr="00004135">
        <w:rPr>
          <w:lang w:val="cs-CZ"/>
        </w:rPr>
        <w:t xml:space="preserve">CD (DVD). </w:t>
      </w:r>
    </w:p>
    <w:p w:rsidR="00BB0254" w:rsidRPr="00004135" w:rsidRDefault="00BB0254" w:rsidP="00EB48C8">
      <w:pPr>
        <w:pStyle w:val="Odstavec111"/>
        <w:rPr>
          <w:lang w:val="cs-CZ"/>
        </w:rPr>
      </w:pPr>
      <w:r w:rsidRPr="00004135">
        <w:rPr>
          <w:lang w:val="cs-CZ"/>
        </w:rPr>
        <w:t>Potřebné podélné a příčné profily společných zařízení - 1x papírové zpracování (objednatel) a CD (DVD).</w:t>
      </w:r>
    </w:p>
    <w:p w:rsidR="00BB0254" w:rsidRPr="00004135" w:rsidRDefault="00BB0254" w:rsidP="00EB48C8">
      <w:pPr>
        <w:pStyle w:val="Odstavec111"/>
        <w:rPr>
          <w:lang w:val="cs-CZ"/>
        </w:rPr>
      </w:pPr>
      <w:r w:rsidRPr="00004135">
        <w:rPr>
          <w:lang w:val="cs-CZ"/>
        </w:rPr>
        <w:t>Vypracování návrhu nového uspořádání pozemků k vystavení - 2x papírové zpracování (1x objednatel, 1x obec k vystavení) a CD (DVD).</w:t>
      </w:r>
    </w:p>
    <w:p w:rsidR="00BB0254" w:rsidRPr="00004135" w:rsidRDefault="00BB0254" w:rsidP="00EB48C8">
      <w:pPr>
        <w:pStyle w:val="Odstavec111"/>
        <w:rPr>
          <w:lang w:val="cs-CZ"/>
        </w:rPr>
      </w:pPr>
      <w:r w:rsidRPr="00004135">
        <w:rPr>
          <w:lang w:val="cs-CZ"/>
        </w:rPr>
        <w:t>Předložení aktuální dokumentace návrhu nového uspořádání pozemků - 2x papírové zpracování (1x objednatel (paré č. 1), 1x obec</w:t>
      </w:r>
      <w:r w:rsidR="008527D5">
        <w:t xml:space="preserve"> k uložení</w:t>
      </w:r>
      <w:r w:rsidRPr="00004135">
        <w:rPr>
          <w:lang w:val="cs-CZ"/>
        </w:rPr>
        <w:t xml:space="preserve">) a CD (DVD) + 3x přílohy k rozhodnutí o schválení návrhu (1x objednatel, 1x katastrální úřad, 1x </w:t>
      </w:r>
      <w:r w:rsidR="004D6F9F">
        <w:t>účastník řízení</w:t>
      </w:r>
      <w:r w:rsidRPr="00004135">
        <w:rPr>
          <w:lang w:val="cs-CZ"/>
        </w:rPr>
        <w:t>)</w:t>
      </w:r>
      <w:r w:rsidR="004D6F9F">
        <w:t>.</w:t>
      </w:r>
    </w:p>
    <w:p w:rsidR="00BB0254" w:rsidRPr="00004135" w:rsidRDefault="00BB0254" w:rsidP="00EB48C8">
      <w:pPr>
        <w:pStyle w:val="Odstavec111"/>
        <w:rPr>
          <w:lang w:val="cs-CZ"/>
        </w:rPr>
      </w:pPr>
      <w:r w:rsidRPr="00004135">
        <w:rPr>
          <w:lang w:val="cs-CZ"/>
        </w:rPr>
        <w:t xml:space="preserve">Zpracování mapového díla - </w:t>
      </w:r>
      <w:r w:rsidR="008527D5">
        <w:t>1</w:t>
      </w:r>
      <w:r w:rsidR="00280088">
        <w:rPr>
          <w:lang w:val="cs-CZ"/>
        </w:rPr>
        <w:t>x papírové zpracování (</w:t>
      </w:r>
      <w:r w:rsidRPr="00004135">
        <w:rPr>
          <w:lang w:val="cs-CZ"/>
        </w:rPr>
        <w:t>objednatel) a CD (DVD)</w:t>
      </w:r>
      <w:r w:rsidR="00A22B92">
        <w:t xml:space="preserve"> </w:t>
      </w:r>
      <w:r w:rsidR="00A22B92" w:rsidRPr="00A22B92">
        <w:t>+ 1x pro předání na kat</w:t>
      </w:r>
      <w:r w:rsidR="00A22B92">
        <w:t>a</w:t>
      </w:r>
      <w:r w:rsidR="00A22B92" w:rsidRPr="00A22B92">
        <w:t>strální úřad</w:t>
      </w:r>
      <w:r w:rsidRPr="00004135">
        <w:rPr>
          <w:lang w:val="cs-CZ"/>
        </w:rPr>
        <w:t xml:space="preserve">. </w:t>
      </w:r>
    </w:p>
    <w:p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w:t>
      </w:r>
      <w:r w:rsidR="001A74E7">
        <w:t> </w:t>
      </w:r>
      <w:r w:rsidRPr="00004135">
        <w:rPr>
          <w:lang w:val="cs-CZ"/>
        </w:rPr>
        <w:t>o</w:t>
      </w:r>
      <w:r w:rsidR="001A74E7">
        <w:t> </w:t>
      </w:r>
      <w:r w:rsidRPr="00004135">
        <w:rPr>
          <w:lang w:val="cs-CZ"/>
        </w:rPr>
        <w:t xml:space="preserve">zřízení nebo zrušení věcného břemene - </w:t>
      </w:r>
      <w:r w:rsidR="008527D5">
        <w:t>4</w:t>
      </w:r>
      <w:r w:rsidRPr="00004135">
        <w:rPr>
          <w:lang w:val="cs-CZ"/>
        </w:rPr>
        <w:t xml:space="preserve">x papírové zpracování (1x objednatel, 1x katastrální úřad, 1x k rozeslání </w:t>
      </w:r>
      <w:r w:rsidR="008527D5">
        <w:t>účastníkům řízení, 1x obec k veřejnému nahlédnutí</w:t>
      </w:r>
      <w:r w:rsidRPr="00004135">
        <w:rPr>
          <w:lang w:val="cs-CZ"/>
        </w:rPr>
        <w:t>) a CD (DVD).</w:t>
      </w:r>
    </w:p>
    <w:p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- 1x papírové zpracování (1x objednatel) a CD (DVD) podle </w:t>
      </w:r>
      <w:r w:rsidRPr="00D05865">
        <w:rPr>
          <w:lang w:val="cs-CZ"/>
        </w:rPr>
        <w:t xml:space="preserve">§ 90 </w:t>
      </w:r>
      <w:r w:rsidR="00271555">
        <w:rPr>
          <w:lang w:val="cs-CZ"/>
        </w:rPr>
        <w:t>katastrální vyhlášky</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v měřítku 1 : 2000 nebo 1 : 5000 (měřítka stanoví objednatel podle potřeby v průběhu zpracování KoPÚ).</w:t>
      </w:r>
    </w:p>
    <w:p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w:t>
      </w:r>
      <w:r w:rsidR="007646B0">
        <w:t>a) a 1b)</w:t>
      </w:r>
      <w:r w:rsidRPr="00004135">
        <w:rPr>
          <w:lang w:val="cs-CZ"/>
        </w:rPr>
        <w:t>, která je nedílnou součástí této smlouvy. O předání díla bude vyhotoven předávací protokol.</w:t>
      </w:r>
    </w:p>
    <w:p w:rsidR="00BB0254" w:rsidRPr="00004135" w:rsidRDefault="00BB0254" w:rsidP="00EB48C8">
      <w:pPr>
        <w:pStyle w:val="Odstavecseseznamem"/>
        <w:rPr>
          <w:lang w:val="cs-CZ"/>
        </w:rPr>
      </w:pPr>
      <w:r w:rsidRPr="00004135">
        <w:rPr>
          <w:lang w:val="cs-CZ"/>
        </w:rPr>
        <w:t xml:space="preserve">Části díla budou předávány v sídle SPÚ – </w:t>
      </w:r>
      <w:r w:rsidR="003B67C5">
        <w:t xml:space="preserve">Krajského pozemkového úřadu, </w:t>
      </w:r>
      <w:r w:rsidR="003B67C5">
        <w:rPr>
          <w:lang w:val="cs-CZ"/>
        </w:rPr>
        <w:t xml:space="preserve">Pobočky </w:t>
      </w:r>
      <w:r w:rsidR="00746A84">
        <w:t>Jičín</w:t>
      </w:r>
      <w:r w:rsidR="003B67C5">
        <w:rPr>
          <w:lang w:val="cs-CZ"/>
        </w:rPr>
        <w:t xml:space="preserve">, adresa </w:t>
      </w:r>
      <w:r w:rsidR="00746A84">
        <w:t>Havlíčkova 56, 506 14 Jičín</w:t>
      </w:r>
      <w:r w:rsidR="003B67C5">
        <w:rPr>
          <w:lang w:val="cs-CZ"/>
        </w:rPr>
        <w:t>.</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rsidR="00BB0254" w:rsidRPr="00004135" w:rsidRDefault="00BB0254" w:rsidP="00EB48C8">
      <w:pPr>
        <w:pStyle w:val="Odstavecseseznamem"/>
        <w:rPr>
          <w:lang w:val="cs-CZ"/>
        </w:rPr>
      </w:pPr>
      <w:r w:rsidRPr="00004135">
        <w:rPr>
          <w:lang w:val="cs-CZ"/>
        </w:rPr>
        <w:t>Schvalovací protokol bude vyhotoven:</w:t>
      </w:r>
    </w:p>
    <w:p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rsidR="00BB0254" w:rsidRPr="003B67C5" w:rsidRDefault="00BB0254" w:rsidP="00EB48C8">
      <w:pPr>
        <w:pStyle w:val="Odstavec111"/>
        <w:rPr>
          <w:lang w:val="cs-CZ"/>
        </w:rPr>
      </w:pPr>
      <w:r w:rsidRPr="00004135">
        <w:rPr>
          <w:lang w:val="cs-CZ"/>
        </w:rPr>
        <w:t>u dílčí části 3.1.2. po potvrzení správnosti odevzdávaného díla objednatelem,</w:t>
      </w:r>
    </w:p>
    <w:p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rsidR="003B67C5" w:rsidRPr="00004135" w:rsidRDefault="003B67C5" w:rsidP="00EB48C8">
      <w:pPr>
        <w:pStyle w:val="Odstavec111"/>
        <w:rPr>
          <w:lang w:val="cs-CZ"/>
        </w:rPr>
      </w:pPr>
      <w:r>
        <w:t>dílčí části 3.1.4</w:t>
      </w:r>
      <w:r w:rsidRPr="003B67C5">
        <w:t>. po potvrzení správnosti odevzdávaného díla obje</w:t>
      </w:r>
      <w:r>
        <w:t>dnatelem,</w:t>
      </w:r>
    </w:p>
    <w:p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w:t>
      </w:r>
      <w:r w:rsidR="001A74E7">
        <w:t> </w:t>
      </w:r>
      <w:r w:rsidR="008B5D87" w:rsidRPr="002A3B15">
        <w:t>po předložení kladného schvalovacího protokolu o převzetí dat ve</w:t>
      </w:r>
      <w:r w:rsidR="008B5D87">
        <w:t xml:space="preserve"> </w:t>
      </w:r>
      <w:r w:rsidR="008B5D87" w:rsidRPr="008B5D87">
        <w:t>VFP</w:t>
      </w:r>
      <w:r w:rsidR="002A3B15" w:rsidRPr="002A3B15">
        <w:t>,</w:t>
      </w:r>
    </w:p>
    <w:p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rsidR="00BB0254" w:rsidRPr="00004135" w:rsidRDefault="00BB0254" w:rsidP="00EB48C8">
      <w:pPr>
        <w:pStyle w:val="Odstavec111"/>
        <w:rPr>
          <w:lang w:val="cs-CZ"/>
        </w:rPr>
      </w:pPr>
      <w:r w:rsidRPr="00004135">
        <w:rPr>
          <w:lang w:val="cs-CZ"/>
        </w:rPr>
        <w:t>u hlavního celku 3.3. po předložení kladného stanoviska katastrálního úřadu k</w:t>
      </w:r>
      <w:r w:rsidR="001A74E7">
        <w:t> </w:t>
      </w:r>
      <w:r w:rsidRPr="00004135">
        <w:rPr>
          <w:lang w:val="cs-CZ"/>
        </w:rPr>
        <w:t xml:space="preserve">převzetí výsledků zeměměřických činností do katastru nemovitostí. </w:t>
      </w:r>
    </w:p>
    <w:p w:rsidR="00BB0254" w:rsidRPr="00004135"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w:t>
      </w:r>
      <w:r w:rsidR="001A74E7">
        <w:t> </w:t>
      </w:r>
      <w:r w:rsidRPr="00004135">
        <w:rPr>
          <w:lang w:val="cs-CZ"/>
        </w:rPr>
        <w:t>němž došlo k zápisu KoPÚ do katastru nemovitostí.</w:t>
      </w:r>
    </w:p>
    <w:p w:rsidR="00BB0254" w:rsidRPr="00004135" w:rsidRDefault="00605862" w:rsidP="001545F1">
      <w:pPr>
        <w:pStyle w:val="Nadpis1"/>
        <w:rPr>
          <w:lang w:val="cs-CZ"/>
        </w:rPr>
      </w:pPr>
      <w:r w:rsidRPr="00004135">
        <w:rPr>
          <w:lang w:val="cs-CZ"/>
        </w:rPr>
        <w:br/>
      </w:r>
      <w:r w:rsidR="00BB0254" w:rsidRPr="00004135">
        <w:rPr>
          <w:lang w:val="cs-CZ"/>
        </w:rPr>
        <w:t>Cena za provedení díla</w:t>
      </w:r>
    </w:p>
    <w:p w:rsidR="00BB0254" w:rsidRPr="001A74E7"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w:t>
      </w:r>
      <w:r w:rsidR="001A74E7">
        <w:t>a), 1b)</w:t>
      </w:r>
      <w:r w:rsidRPr="00004135">
        <w:rPr>
          <w:lang w:val="cs-CZ"/>
        </w:rPr>
        <w:t>, která je nedílnou součástí této smlouvy. Rekapitulace ceny:</w:t>
      </w:r>
    </w:p>
    <w:p w:rsidR="001A74E7" w:rsidRDefault="001A74E7" w:rsidP="001A74E7">
      <w:pPr>
        <w:pStyle w:val="Odstavecseseznamem"/>
        <w:numPr>
          <w:ilvl w:val="0"/>
          <w:numId w:val="0"/>
        </w:numPr>
        <w:ind w:left="567"/>
      </w:pPr>
    </w:p>
    <w:p w:rsidR="001A74E7" w:rsidRPr="00004135" w:rsidRDefault="001A74E7" w:rsidP="001A74E7">
      <w:pPr>
        <w:pStyle w:val="Odstavecseseznamem"/>
        <w:numPr>
          <w:ilvl w:val="0"/>
          <w:numId w:val="0"/>
        </w:numPr>
        <w:ind w:left="567"/>
        <w:rPr>
          <w:lang w:val="cs-CZ"/>
        </w:rPr>
      </w:pPr>
      <w:r>
        <w:t>KoPÚ Cerekvice nad Bystřicí</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7646B0">
            <w:pPr>
              <w:pStyle w:val="Tabulka-buky11"/>
              <w:spacing w:before="0" w:after="0"/>
              <w:rPr>
                <w:snapToGrid w:val="0"/>
                <w:lang w:val="cs-CZ" w:eastAsia="en-US"/>
              </w:rPr>
            </w:pPr>
            <w:r w:rsidRPr="00004135">
              <w:rPr>
                <w:snapToGrid w:val="0"/>
                <w:lang w:val="cs-CZ" w:eastAsia="en-US"/>
              </w:rPr>
              <w:t>1. Hlavní celek - Přípravné práce celkem (Dílčí části 3.1.1.-3.1.5.)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7646B0">
            <w:pPr>
              <w:pStyle w:val="Tabulka-buky11"/>
              <w:spacing w:before="0" w:after="0"/>
              <w:rPr>
                <w:snapToGrid w:val="0"/>
                <w:lang w:val="cs-CZ" w:eastAsia="en-US"/>
              </w:rPr>
            </w:pPr>
            <w:r w:rsidRPr="00004135">
              <w:rPr>
                <w:snapToGrid w:val="0"/>
                <w:lang w:val="cs-CZ" w:eastAsia="en-US"/>
              </w:rPr>
              <w:t>2. Hlavní celek - Návrhové práce celkem (Dílčí části 3.2.1.-3.2.3.)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w:t>
            </w:r>
            <w:r w:rsidR="00714451" w:rsidRPr="00004135">
              <w:rPr>
                <w:snapToGrid w:val="0"/>
                <w:sz w:val="20"/>
                <w:lang w:val="cs-CZ" w:eastAsia="en-US"/>
              </w:rPr>
              <w:t xml:space="preserve"> </w:t>
            </w:r>
            <w:r w:rsidRPr="00004135">
              <w:rPr>
                <w:snapToGrid w:val="0"/>
                <w:sz w:val="20"/>
                <w:lang w:val="cs-CZ" w:eastAsia="en-US"/>
              </w:rPr>
              <w:t>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bl>
    <w:p w:rsidR="007646B0" w:rsidRDefault="007646B0" w:rsidP="001A74E7">
      <w:pPr>
        <w:pStyle w:val="Odstavec111"/>
        <w:numPr>
          <w:ilvl w:val="0"/>
          <w:numId w:val="0"/>
        </w:numPr>
        <w:ind w:left="1276" w:hanging="709"/>
      </w:pPr>
    </w:p>
    <w:p w:rsidR="001A74E7" w:rsidRDefault="001A74E7" w:rsidP="001A74E7">
      <w:pPr>
        <w:pStyle w:val="Odstavec111"/>
        <w:numPr>
          <w:ilvl w:val="0"/>
          <w:numId w:val="0"/>
        </w:numPr>
        <w:ind w:left="1276" w:hanging="709"/>
      </w:pPr>
      <w:r>
        <w:t>KoPÚ Třebovětice</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1A74E7" w:rsidRPr="00004135" w:rsidTr="001A74E7">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1A74E7" w:rsidRPr="001A74E7" w:rsidRDefault="001A74E7" w:rsidP="007646B0">
            <w:pPr>
              <w:pStyle w:val="Tabulka-buky11"/>
            </w:pPr>
            <w:r w:rsidRPr="001A74E7">
              <w:t>1. Hlavní celek - Přípravné práce celkem (Dílčí části 3.1.1.-3.1.5.)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1A74E7" w:rsidRPr="001A74E7" w:rsidRDefault="007646B0" w:rsidP="001A74E7">
            <w:r>
              <w:t xml:space="preserve">                   </w:t>
            </w:r>
            <w:r w:rsidR="001A74E7" w:rsidRPr="001A74E7">
              <w:t>,- Kč</w:t>
            </w:r>
          </w:p>
        </w:tc>
      </w:tr>
      <w:tr w:rsidR="001A74E7" w:rsidRPr="00004135" w:rsidTr="001A74E7">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1A74E7" w:rsidRPr="001A74E7" w:rsidRDefault="001A74E7" w:rsidP="007646B0">
            <w:pPr>
              <w:pStyle w:val="Tabulka-buky11"/>
            </w:pPr>
            <w:r w:rsidRPr="001A74E7">
              <w:t>2. Hlavní celek - Návrhové práce celkem (Dílčí části 3.2.1.-3.2.3.)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1A74E7" w:rsidRPr="001A74E7" w:rsidRDefault="007646B0" w:rsidP="001A74E7">
            <w:r>
              <w:t xml:space="preserve">                   </w:t>
            </w:r>
            <w:r w:rsidR="001A74E7" w:rsidRPr="001A74E7">
              <w:t>,- Kč</w:t>
            </w:r>
          </w:p>
        </w:tc>
      </w:tr>
      <w:tr w:rsidR="001A74E7" w:rsidRPr="00004135" w:rsidTr="001A74E7">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1A74E7" w:rsidRPr="001A74E7" w:rsidRDefault="001A74E7" w:rsidP="001A74E7">
            <w:pPr>
              <w:pStyle w:val="Tabulka-buky11"/>
            </w:pPr>
            <w:r w:rsidRPr="001A74E7">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1A74E7" w:rsidRPr="001A74E7" w:rsidRDefault="007646B0" w:rsidP="001A74E7">
            <w:r>
              <w:t xml:space="preserve">                   </w:t>
            </w:r>
            <w:r w:rsidR="001A74E7" w:rsidRPr="001A74E7">
              <w:t>,- Kč</w:t>
            </w:r>
          </w:p>
        </w:tc>
      </w:tr>
      <w:tr w:rsidR="001A74E7" w:rsidRPr="00004135" w:rsidTr="001A74E7">
        <w:trPr>
          <w:trHeight w:val="352"/>
        </w:trPr>
        <w:tc>
          <w:tcPr>
            <w:tcW w:w="6691" w:type="dxa"/>
            <w:tcBorders>
              <w:top w:val="single" w:sz="4" w:space="0" w:color="auto"/>
              <w:left w:val="single" w:sz="4" w:space="0" w:color="auto"/>
              <w:bottom w:val="single" w:sz="4" w:space="0" w:color="auto"/>
              <w:right w:val="single" w:sz="4" w:space="0" w:color="auto"/>
            </w:tcBorders>
            <w:vAlign w:val="center"/>
          </w:tcPr>
          <w:p w:rsidR="001A74E7" w:rsidRPr="001A74E7" w:rsidRDefault="001A74E7" w:rsidP="001A74E7">
            <w:pPr>
              <w:pStyle w:val="Tabulka-buky11"/>
            </w:pPr>
            <w:r w:rsidRPr="001A74E7">
              <w:t xml:space="preserve">4. Hlavní celek - 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1A74E7" w:rsidRPr="001A74E7" w:rsidRDefault="007646B0" w:rsidP="001A74E7">
            <w:r>
              <w:t xml:space="preserve">                   </w:t>
            </w:r>
            <w:r w:rsidR="001A74E7" w:rsidRPr="001A74E7">
              <w:t>,- Kč</w:t>
            </w:r>
          </w:p>
        </w:tc>
      </w:tr>
      <w:tr w:rsidR="001A74E7" w:rsidRPr="00004135" w:rsidTr="001A74E7">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1A74E7" w:rsidRPr="001A74E7" w:rsidRDefault="001A74E7" w:rsidP="001A74E7">
            <w:pPr>
              <w:pStyle w:val="Tabulka-buky11"/>
            </w:pPr>
            <w:r w:rsidRPr="001A74E7">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1A74E7" w:rsidRPr="001A74E7" w:rsidRDefault="007646B0" w:rsidP="001A74E7">
            <w:r>
              <w:t xml:space="preserve">                   </w:t>
            </w:r>
            <w:r w:rsidR="001A74E7" w:rsidRPr="001A74E7">
              <w:t>,- Kč</w:t>
            </w:r>
          </w:p>
        </w:tc>
      </w:tr>
      <w:tr w:rsidR="001A74E7" w:rsidRPr="00004135" w:rsidTr="001A74E7">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1A74E7" w:rsidRPr="001A74E7" w:rsidRDefault="001A74E7" w:rsidP="001A74E7">
            <w:pPr>
              <w:pStyle w:val="Tabulka-buky11"/>
            </w:pPr>
            <w:r w:rsidRPr="001A74E7">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1A74E7" w:rsidRPr="001A74E7" w:rsidRDefault="007646B0" w:rsidP="001A74E7">
            <w:r>
              <w:t xml:space="preserve">                   </w:t>
            </w:r>
            <w:r w:rsidR="001A74E7" w:rsidRPr="001A74E7">
              <w:t>,- Kč</w:t>
            </w:r>
          </w:p>
        </w:tc>
      </w:tr>
      <w:tr w:rsidR="001A74E7" w:rsidRPr="00004135" w:rsidTr="001A74E7">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1A74E7" w:rsidRPr="001A74E7" w:rsidRDefault="001A74E7" w:rsidP="001A74E7">
            <w:pPr>
              <w:pStyle w:val="Tabulka-buky11"/>
            </w:pPr>
            <w:r w:rsidRPr="001A74E7">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1A74E7" w:rsidRPr="001A74E7" w:rsidRDefault="007646B0" w:rsidP="001A74E7">
            <w:r>
              <w:t xml:space="preserve">                   </w:t>
            </w:r>
            <w:r w:rsidR="001A74E7" w:rsidRPr="001A74E7">
              <w:t>,- Kč</w:t>
            </w:r>
          </w:p>
        </w:tc>
      </w:tr>
    </w:tbl>
    <w:p w:rsidR="007646B0" w:rsidRDefault="007646B0" w:rsidP="001A74E7">
      <w:pPr>
        <w:pStyle w:val="Odstavec111"/>
        <w:numPr>
          <w:ilvl w:val="0"/>
          <w:numId w:val="0"/>
        </w:numPr>
        <w:ind w:left="1276" w:hanging="709"/>
      </w:pPr>
    </w:p>
    <w:p w:rsidR="007646B0" w:rsidRDefault="001A74E7" w:rsidP="001A74E7">
      <w:pPr>
        <w:pStyle w:val="Odstavec111"/>
        <w:numPr>
          <w:ilvl w:val="0"/>
          <w:numId w:val="0"/>
        </w:numPr>
        <w:ind w:left="1276" w:hanging="709"/>
      </w:pPr>
      <w:r>
        <w:t xml:space="preserve">Celková cena díla </w:t>
      </w:r>
    </w:p>
    <w:p w:rsidR="001A74E7" w:rsidRDefault="001A74E7" w:rsidP="001A74E7">
      <w:pPr>
        <w:pStyle w:val="Odstavec111"/>
        <w:numPr>
          <w:ilvl w:val="0"/>
          <w:numId w:val="0"/>
        </w:numPr>
        <w:ind w:left="1276" w:hanging="709"/>
      </w:pPr>
      <w:r>
        <w:t>(KoPÚ Cerekvice nad Bystřicí, KoPÚ Třebovětice)</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1A74E7" w:rsidRPr="00004135" w:rsidTr="001A74E7">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1A74E7" w:rsidRPr="001A74E7" w:rsidRDefault="001A74E7" w:rsidP="007646B0">
            <w:pPr>
              <w:pStyle w:val="Tabulka-buky11"/>
            </w:pPr>
            <w:r w:rsidRPr="001A74E7">
              <w:t>1. Hlavní celek - Přípravné práce celkem (Dílčí části 3.1.1.-3.1.5.)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1A74E7" w:rsidRPr="001A74E7" w:rsidRDefault="007646B0" w:rsidP="001A74E7">
            <w:r>
              <w:t xml:space="preserve">                   </w:t>
            </w:r>
            <w:r w:rsidR="001A74E7" w:rsidRPr="001A74E7">
              <w:t>,- Kč</w:t>
            </w:r>
          </w:p>
        </w:tc>
      </w:tr>
      <w:tr w:rsidR="001A74E7" w:rsidRPr="00004135" w:rsidTr="001A74E7">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1A74E7" w:rsidRPr="001A74E7" w:rsidRDefault="001A74E7" w:rsidP="007646B0">
            <w:pPr>
              <w:pStyle w:val="Tabulka-buky11"/>
            </w:pPr>
            <w:r w:rsidRPr="001A74E7">
              <w:t>2. Hlavní celek - Návrhové práce celkem (Dílčí části 3.2.1.-3.2.3.)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1A74E7" w:rsidRPr="001A74E7" w:rsidRDefault="007646B0" w:rsidP="001A74E7">
            <w:r>
              <w:t xml:space="preserve">                   </w:t>
            </w:r>
            <w:r w:rsidR="001A74E7" w:rsidRPr="001A74E7">
              <w:t>,- Kč</w:t>
            </w:r>
          </w:p>
        </w:tc>
      </w:tr>
      <w:tr w:rsidR="001A74E7" w:rsidRPr="00004135" w:rsidTr="001A74E7">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1A74E7" w:rsidRPr="001A74E7" w:rsidRDefault="001A74E7" w:rsidP="001A74E7">
            <w:pPr>
              <w:pStyle w:val="Tabulka-buky11"/>
            </w:pPr>
            <w:r w:rsidRPr="001A74E7">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1A74E7" w:rsidRPr="001A74E7" w:rsidRDefault="007646B0" w:rsidP="001A74E7">
            <w:r>
              <w:t xml:space="preserve">                   </w:t>
            </w:r>
            <w:r w:rsidR="001A74E7" w:rsidRPr="001A74E7">
              <w:t>,- Kč</w:t>
            </w:r>
          </w:p>
        </w:tc>
      </w:tr>
      <w:tr w:rsidR="001A74E7" w:rsidRPr="00004135" w:rsidTr="001A74E7">
        <w:trPr>
          <w:trHeight w:val="352"/>
        </w:trPr>
        <w:tc>
          <w:tcPr>
            <w:tcW w:w="6691" w:type="dxa"/>
            <w:tcBorders>
              <w:top w:val="single" w:sz="4" w:space="0" w:color="auto"/>
              <w:left w:val="single" w:sz="4" w:space="0" w:color="auto"/>
              <w:bottom w:val="single" w:sz="4" w:space="0" w:color="auto"/>
              <w:right w:val="single" w:sz="4" w:space="0" w:color="auto"/>
            </w:tcBorders>
            <w:vAlign w:val="center"/>
          </w:tcPr>
          <w:p w:rsidR="001A74E7" w:rsidRPr="001A74E7" w:rsidRDefault="001A74E7" w:rsidP="001A74E7">
            <w:pPr>
              <w:pStyle w:val="Tabulka-buky11"/>
            </w:pPr>
            <w:r w:rsidRPr="001A74E7">
              <w:t xml:space="preserve">4. Hlavní celek - 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1A74E7" w:rsidRPr="001A74E7" w:rsidRDefault="007646B0" w:rsidP="001A74E7">
            <w:r>
              <w:t xml:space="preserve">                   </w:t>
            </w:r>
            <w:r w:rsidR="001A74E7" w:rsidRPr="001A74E7">
              <w:t>,- Kč</w:t>
            </w:r>
          </w:p>
        </w:tc>
      </w:tr>
      <w:tr w:rsidR="001A74E7" w:rsidRPr="00004135" w:rsidTr="001A74E7">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1A74E7" w:rsidRPr="001A74E7" w:rsidRDefault="001A74E7" w:rsidP="001A74E7">
            <w:pPr>
              <w:pStyle w:val="Tabulka-buky11"/>
            </w:pPr>
            <w:r w:rsidRPr="001A74E7">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1A74E7" w:rsidRPr="001A74E7" w:rsidRDefault="007646B0" w:rsidP="001A74E7">
            <w:r>
              <w:t xml:space="preserve">                   </w:t>
            </w:r>
            <w:r w:rsidR="001A74E7" w:rsidRPr="001A74E7">
              <w:t>,- Kč</w:t>
            </w:r>
          </w:p>
        </w:tc>
      </w:tr>
      <w:tr w:rsidR="001A74E7" w:rsidRPr="00004135" w:rsidTr="001A74E7">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1A74E7" w:rsidRPr="001A74E7" w:rsidRDefault="001A74E7" w:rsidP="001A74E7">
            <w:pPr>
              <w:pStyle w:val="Tabulka-buky11"/>
            </w:pPr>
            <w:r w:rsidRPr="001A74E7">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1A74E7" w:rsidRPr="001A74E7" w:rsidRDefault="007646B0" w:rsidP="001A74E7">
            <w:r>
              <w:t xml:space="preserve">                   </w:t>
            </w:r>
            <w:r w:rsidR="001A74E7" w:rsidRPr="001A74E7">
              <w:t>,- Kč</w:t>
            </w:r>
          </w:p>
        </w:tc>
      </w:tr>
      <w:tr w:rsidR="001A74E7" w:rsidRPr="00004135" w:rsidTr="001A74E7">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1A74E7" w:rsidRPr="001A74E7" w:rsidRDefault="001A74E7" w:rsidP="001A74E7">
            <w:pPr>
              <w:pStyle w:val="Tabulka-buky11"/>
            </w:pPr>
            <w:r w:rsidRPr="001A74E7">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1A74E7" w:rsidRPr="001A74E7" w:rsidRDefault="007646B0" w:rsidP="001A74E7">
            <w:r>
              <w:t xml:space="preserve">                   </w:t>
            </w:r>
            <w:r w:rsidR="001A74E7" w:rsidRPr="001A74E7">
              <w:t>,- Kč</w:t>
            </w:r>
          </w:p>
        </w:tc>
      </w:tr>
    </w:tbl>
    <w:p w:rsidR="001A74E7" w:rsidRPr="001A74E7" w:rsidRDefault="001A74E7" w:rsidP="001A74E7">
      <w:pPr>
        <w:pStyle w:val="Odstavec111"/>
        <w:numPr>
          <w:ilvl w:val="0"/>
          <w:numId w:val="0"/>
        </w:numPr>
        <w:ind w:left="1276" w:hanging="709"/>
        <w:rPr>
          <w:lang w:val="cs-CZ"/>
        </w:rPr>
      </w:pPr>
    </w:p>
    <w:p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6.2. nebo </w:t>
      </w:r>
      <w:r w:rsidR="002A3B15">
        <w:t xml:space="preserve">6.3. tohoto článku a dále </w:t>
      </w:r>
      <w:r w:rsidRPr="00004135">
        <w:rPr>
          <w:lang w:val="cs-CZ"/>
        </w:rPr>
        <w:t xml:space="preserve">v případě, že v průběhu plnění dojde ke změnám sazeb DPH nebo dojde k uplatnění opčního práva. </w:t>
      </w:r>
      <w:r w:rsidR="00A00D3A">
        <w:t>Cena je platná po celou dobu realizace díla a obsahuje veškeré práce související s provedením díla, kryje náklady zhotovitele nezbytné k řádnému dokončení díla.</w:t>
      </w:r>
    </w:p>
    <w:p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rsidR="002A3B15" w:rsidRPr="002A3B15" w:rsidRDefault="002A3B15" w:rsidP="00EB48C8">
      <w:pPr>
        <w:pStyle w:val="Odstavecseseznamem"/>
        <w:rPr>
          <w:lang w:val="cs-CZ"/>
        </w:rPr>
      </w:pPr>
      <w:r w:rsidRPr="002A3B15">
        <w:t>Případné dodatečné služby budou řešeny v souladu s § 23 odst. 7 písm. a) Z</w:t>
      </w:r>
      <w:r>
        <w:t>VZ.</w:t>
      </w:r>
    </w:p>
    <w:p w:rsidR="00BB0254" w:rsidRPr="002A3B15" w:rsidRDefault="00BB0254" w:rsidP="00EB48C8">
      <w:pPr>
        <w:pStyle w:val="Odstavecseseznamem"/>
        <w:rPr>
          <w:lang w:val="cs-CZ"/>
        </w:rPr>
      </w:pPr>
      <w:r w:rsidRPr="002A3B15">
        <w:rPr>
          <w:lang w:val="cs-CZ"/>
        </w:rPr>
        <w:t>U cen geodetických a projekčních prací, u nichž je měrná jednotka 100 bm,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rsidR="00BB0254" w:rsidRPr="00004135" w:rsidRDefault="00BB0254" w:rsidP="00EB48C8">
      <w:pPr>
        <w:pStyle w:val="Odstavecseseznamem"/>
        <w:rPr>
          <w:lang w:val="cs-CZ"/>
        </w:rPr>
      </w:pPr>
      <w:r w:rsidRPr="00004135">
        <w:rPr>
          <w:lang w:val="cs-CZ"/>
        </w:rPr>
        <w:t>Tisk nutných mapových podkladů je zahrnut do cenové kalkulace.</w:t>
      </w:r>
    </w:p>
    <w:p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usinecká 1024/11a, 130 00 Praha 3</w:t>
      </w:r>
      <w:ins w:id="1" w:author="Strolená Irena Ing." w:date="2015-09-14T16:35:00Z">
        <w:r w:rsidR="00001A1A">
          <w:t xml:space="preserve"> </w:t>
        </w:r>
      </w:ins>
      <w:r w:rsidR="002A3B15" w:rsidRPr="002A3B15">
        <w:t>– Žižkov, IČ</w:t>
      </w:r>
      <w:r w:rsidR="00DF7CB0">
        <w:t>O</w:t>
      </w:r>
      <w:r w:rsidR="002A3B15" w:rsidRPr="002A3B15">
        <w:t>: 01312774</w:t>
      </w:r>
      <w:r w:rsidR="000912B6">
        <w:t>.</w:t>
      </w:r>
    </w:p>
    <w:p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w:t>
      </w:r>
      <w:r w:rsidR="007646B0">
        <w:t> </w:t>
      </w:r>
      <w:r w:rsidR="00BB0254" w:rsidRPr="000912B6">
        <w:rPr>
          <w:lang w:val="cs-CZ"/>
        </w:rPr>
        <w:t>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rsidR="00BB0254" w:rsidRPr="00004135" w:rsidRDefault="00BB0254" w:rsidP="00EB48C8">
      <w:pPr>
        <w:pStyle w:val="Odstavecseseznamem"/>
        <w:rPr>
          <w:lang w:val="cs-CZ"/>
        </w:rPr>
      </w:pPr>
      <w:r w:rsidRPr="00004135">
        <w:rPr>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rsidR="00A00D3A" w:rsidRPr="00A00D3A" w:rsidRDefault="00A00D3A" w:rsidP="00EB48C8">
      <w:pPr>
        <w:pStyle w:val="Odstavecseseznamem"/>
        <w:rPr>
          <w:lang w:val="cs-CZ"/>
        </w:rPr>
      </w:pPr>
      <w:r w:rsidRPr="00A00D3A">
        <w:t>Objednatel neposkytne zhotoviteli zálohy</w:t>
      </w:r>
      <w:r>
        <w:t>.</w:t>
      </w:r>
    </w:p>
    <w:p w:rsidR="00A00D3A" w:rsidRPr="00ED22C2"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rsidR="00653CDB" w:rsidRPr="00653CDB" w:rsidRDefault="00BB0254" w:rsidP="00653CDB">
      <w:pPr>
        <w:pStyle w:val="Odstavecseseznamem"/>
        <w:rPr>
          <w:lang w:val="cs-CZ"/>
        </w:rPr>
      </w:pPr>
      <w:r w:rsidRPr="00004135">
        <w:rPr>
          <w:lang w:val="cs-CZ"/>
        </w:rPr>
        <w:t>S</w:t>
      </w:r>
      <w:r w:rsidR="00653CDB">
        <w:t xml:space="preserve">mluvní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rsidR="00BB0254" w:rsidRPr="00004135" w:rsidRDefault="00BB0254" w:rsidP="00EB48C8">
      <w:pPr>
        <w:pStyle w:val="Odstavecseseznamem"/>
        <w:rPr>
          <w:lang w:val="cs-CZ"/>
        </w:rPr>
      </w:pPr>
      <w:r w:rsidRPr="00004135">
        <w:rPr>
          <w:lang w:val="cs-CZ"/>
        </w:rPr>
        <w:t>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rsidR="00BB0254" w:rsidRPr="00004135" w:rsidRDefault="00BB0254" w:rsidP="00EB48C8">
      <w:pPr>
        <w:pStyle w:val="Odstavecseseznamem"/>
        <w:rPr>
          <w:lang w:val="cs-CZ"/>
        </w:rPr>
      </w:pPr>
      <w:r w:rsidRPr="00004135">
        <w:rPr>
          <w:lang w:val="cs-CZ"/>
        </w:rPr>
        <w:t>Vady díla: dílo má vady, pokud neodpovídá kvalitou či rozsahem podmínkám stanoveným ve smlouvě, případně požadavkům obecně závazných norem nebo předpisům uvedeným v této smlouvě. Objednatel písemně oznámí zhotoviteli vadu díla a ten je povinen do 15</w:t>
      </w:r>
      <w:r w:rsidR="00367ED6">
        <w:t>-ti</w:t>
      </w:r>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w:t>
      </w:r>
      <w:r w:rsidR="007646B0">
        <w:t> </w:t>
      </w:r>
      <w:r w:rsidR="00066FD6" w:rsidRPr="0092178B">
        <w:t>nedodělků řádně předat objednateli</w:t>
      </w:r>
      <w:r w:rsidR="00066FD6">
        <w:t>, o předání a převzetí bude vyhotoven protokol</w:t>
      </w:r>
      <w:r w:rsidR="00066FD6" w:rsidRPr="0092178B">
        <w:t>. Pokud objednatel bude souhlasit s provedenou opravou, potvrdí  zhotoviteli protokol o</w:t>
      </w:r>
      <w:r w:rsidR="007646B0">
        <w:t> </w:t>
      </w:r>
      <w:r w:rsidR="00066FD6" w:rsidRPr="0092178B">
        <w:t>odstranění vad a</w:t>
      </w:r>
      <w:r w:rsidR="00066FD6">
        <w:t xml:space="preserve"> nedodělků.</w:t>
      </w:r>
    </w:p>
    <w:p w:rsidR="00BB0254" w:rsidRPr="00066FD6" w:rsidRDefault="00BB0254" w:rsidP="00EB48C8">
      <w:pPr>
        <w:pStyle w:val="Odstavecseseznamem"/>
        <w:rPr>
          <w:lang w:val="cs-CZ"/>
        </w:rPr>
      </w:pPr>
      <w:r w:rsidRPr="00004135">
        <w:rPr>
          <w:lang w:val="cs-CZ"/>
        </w:rPr>
        <w:t>Je-li zhotovitel v prodlení s odstraněním vad, uhradí objednateli smluvní pokutu ve výši 500 Kč za každý započatý den prodlení po uplynutí lhůty dohodnuté podle odstavce 8.</w:t>
      </w:r>
      <w:r w:rsidR="00203C2D">
        <w:t>8</w:t>
      </w:r>
      <w:r w:rsidR="008E3999">
        <w:rPr>
          <w:lang w:val="cs-CZ"/>
        </w:rPr>
        <w:t xml:space="preserve">. </w:t>
      </w:r>
      <w:r w:rsidR="008E3999">
        <w:t xml:space="preserve">této </w:t>
      </w:r>
      <w:r w:rsidRPr="00004135">
        <w:rPr>
          <w:lang w:val="cs-CZ"/>
        </w:rPr>
        <w:t xml:space="preserve">smlouvy. </w:t>
      </w:r>
    </w:p>
    <w:p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w:t>
      </w:r>
      <w:r w:rsidR="007646B0">
        <w:t> </w:t>
      </w:r>
      <w:r w:rsidRPr="00004135">
        <w:rPr>
          <w:lang w:val="cs-CZ"/>
        </w:rPr>
        <w:t>vyhotovením díla. Za porušení této povinnosti, je zhotovitel povinen uhradit objednateli smluvní pokutu ve výši 10 000,- Kč, a to za každý jednotlivý případ porušení této povinnosti.</w:t>
      </w:r>
    </w:p>
    <w:p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z této smlouvy či stanovené obecně závaznými právními předpisy, je objednatel oprávněn dožadovat se toho, aby zhotovitel odstranil vady vzniklé vadným prováděním a dílo prováděl řádným způsobem. Jestliže zhotovitel díla tak neučiní ani v</w:t>
      </w:r>
      <w:r w:rsidR="007646B0">
        <w:t> </w:t>
      </w:r>
      <w:r w:rsidRPr="00004135">
        <w:rPr>
          <w:lang w:val="cs-CZ"/>
        </w:rPr>
        <w:t>přiměřené lhůtě mu k tomu poskytnuté a postup zhotovitele by vedl nepochybně k</w:t>
      </w:r>
      <w:r w:rsidR="007646B0">
        <w:t> </w:t>
      </w:r>
      <w:r w:rsidRPr="00004135">
        <w:rPr>
          <w:lang w:val="cs-CZ"/>
        </w:rPr>
        <w:t xml:space="preserve">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BB0254" w:rsidRPr="00004135" w:rsidRDefault="00BB0254" w:rsidP="00EB48C8">
      <w:pPr>
        <w:pStyle w:val="Odstavecseseznamem"/>
        <w:rPr>
          <w:lang w:val="cs-CZ"/>
        </w:rPr>
      </w:pPr>
      <w:r w:rsidRPr="00004135">
        <w:rPr>
          <w:lang w:val="cs-CZ"/>
        </w:rPr>
        <w:t>Objednatel si vyhrazuje právo přerušit práce v případě nedostatku finančních prostředků na tyto práce přidělených ze státního rozpočtu, popř. při zastavení řízení o</w:t>
      </w:r>
      <w:r w:rsidR="007646B0">
        <w:t> </w:t>
      </w:r>
      <w:r w:rsidRPr="00004135">
        <w:rPr>
          <w:lang w:val="cs-CZ"/>
        </w:rPr>
        <w:t xml:space="preserve">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BB0254" w:rsidRPr="00004135" w:rsidRDefault="00BB0254" w:rsidP="00EB48C8">
      <w:pPr>
        <w:pStyle w:val="Odstavecseseznamem"/>
        <w:rPr>
          <w:lang w:val="cs-CZ"/>
        </w:rPr>
      </w:pPr>
      <w:r w:rsidRPr="00004135">
        <w:rPr>
          <w:lang w:val="cs-CZ"/>
        </w:rPr>
        <w:t>Každá ze smluvních stran je oprávněna písemně odstoupit od smlouvy, pokud:</w:t>
      </w:r>
    </w:p>
    <w:p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rsidR="00BB0254" w:rsidRPr="00004135" w:rsidRDefault="00BB0254" w:rsidP="008450FC">
      <w:pPr>
        <w:pStyle w:val="Odstavec111"/>
        <w:rPr>
          <w:lang w:val="cs-CZ"/>
        </w:rPr>
      </w:pPr>
      <w:r w:rsidRPr="00004135">
        <w:rPr>
          <w:lang w:val="cs-CZ"/>
        </w:rPr>
        <w:t>zhotovitel vstoupí do likvidace;</w:t>
      </w:r>
    </w:p>
    <w:p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rsidR="00BB0254" w:rsidRPr="00004135" w:rsidRDefault="00BB0254" w:rsidP="00EB48C8">
      <w:pPr>
        <w:pStyle w:val="Odstavecseseznamem"/>
        <w:rPr>
          <w:lang w:val="cs-CZ"/>
        </w:rPr>
      </w:pPr>
      <w:r w:rsidRPr="00004135">
        <w:rPr>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w:t>
      </w:r>
      <w:r w:rsidR="007646B0">
        <w:t> </w:t>
      </w:r>
      <w:r w:rsidRPr="00004135">
        <w:rPr>
          <w:lang w:val="cs-CZ"/>
        </w:rPr>
        <w:t>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rsidR="007B2089" w:rsidRDefault="007B2089" w:rsidP="007B2089">
      <w:pPr>
        <w:pStyle w:val="Odstavecseseznamem"/>
      </w:pPr>
      <w:r>
        <w:t xml:space="preserve">Objednatel </w:t>
      </w:r>
      <w:r w:rsidRPr="007B2089">
        <w:t>je oprávněn vypovědět tuto smlouvu bez jakýchkoli sankcí, a to s</w:t>
      </w:r>
      <w:r w:rsidR="007646B0">
        <w:t> </w:t>
      </w:r>
      <w:r w:rsidRPr="007B2089">
        <w:t>jednoměsíční výpovědní dobou, jež počíná běžet prvního dne měsíce následujícího po</w:t>
      </w:r>
      <w:r>
        <w:t xml:space="preserve"> doručení výpovědi zhotoviteli.</w:t>
      </w:r>
    </w:p>
    <w:p w:rsidR="00E36A4C" w:rsidRPr="007B2089" w:rsidRDefault="00E36A4C" w:rsidP="00E36A4C">
      <w:pPr>
        <w:pStyle w:val="Odstavecseseznamem"/>
        <w:numPr>
          <w:ilvl w:val="0"/>
          <w:numId w:val="0"/>
        </w:numPr>
        <w:ind w:left="567"/>
      </w:pPr>
    </w:p>
    <w:p w:rsidR="00BB0254" w:rsidRPr="00004135" w:rsidRDefault="00605862" w:rsidP="001545F1">
      <w:pPr>
        <w:pStyle w:val="Nadpis1"/>
        <w:rPr>
          <w:lang w:val="cs-CZ"/>
        </w:rPr>
      </w:pPr>
      <w:r w:rsidRPr="00004135">
        <w:rPr>
          <w:lang w:val="cs-CZ"/>
        </w:rPr>
        <w:br/>
      </w:r>
      <w:r w:rsidR="00BB0254" w:rsidRPr="00004135">
        <w:rPr>
          <w:lang w:val="cs-CZ"/>
        </w:rPr>
        <w:t xml:space="preserve">Ochrana informací </w:t>
      </w:r>
      <w:r w:rsidR="00C85FF9">
        <w:t>Státního</w:t>
      </w:r>
      <w:r w:rsidR="00BB0254" w:rsidRPr="00004135">
        <w:rPr>
          <w:lang w:val="cs-CZ"/>
        </w:rPr>
        <w:t xml:space="preserve"> pozemkového úřadu</w:t>
      </w:r>
    </w:p>
    <w:p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w:t>
      </w:r>
      <w:r w:rsidR="007646B0">
        <w:t> </w:t>
      </w:r>
      <w:r w:rsidRPr="00004135">
        <w:rPr>
          <w:lang w:val="cs-CZ"/>
        </w:rPr>
        <w:t>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rsidR="00BB0254" w:rsidRPr="00004135" w:rsidRDefault="00BB0254" w:rsidP="00EB48C8">
      <w:pPr>
        <w:pStyle w:val="Odstavecseseznamem"/>
        <w:rPr>
          <w:lang w:val="cs-CZ"/>
        </w:rPr>
      </w:pPr>
      <w:r w:rsidRPr="00004135">
        <w:rPr>
          <w:lang w:val="cs-CZ"/>
        </w:rPr>
        <w:t xml:space="preserve">Neveřejné informace nezahrnují: </w:t>
      </w:r>
    </w:p>
    <w:p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BB0254" w:rsidRPr="00004135" w:rsidRDefault="00BB0254" w:rsidP="00EB48C8">
      <w:pPr>
        <w:pStyle w:val="Odstavecseseznamem"/>
        <w:rPr>
          <w:lang w:val="cs-CZ"/>
        </w:rPr>
      </w:pPr>
      <w:r w:rsidRPr="00004135">
        <w:rPr>
          <w:lang w:val="cs-CZ"/>
        </w:rPr>
        <w:t>Zhotovitel se zavazuje použít neveřejné informace výhradně v souvislosti s</w:t>
      </w:r>
      <w:r w:rsidR="007646B0">
        <w:t> </w:t>
      </w:r>
      <w:r w:rsidRPr="00004135">
        <w:rPr>
          <w:lang w:val="cs-CZ"/>
        </w:rPr>
        <w:t xml:space="preserve">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rsidR="00BB0254" w:rsidRPr="00004135" w:rsidRDefault="00BB0254" w:rsidP="00EB48C8">
      <w:pPr>
        <w:pStyle w:val="Odstavecseseznamem"/>
        <w:rPr>
          <w:lang w:val="cs-CZ"/>
        </w:rPr>
      </w:pPr>
      <w:r w:rsidRPr="00004135">
        <w:rPr>
          <w:lang w:val="cs-CZ"/>
        </w:rPr>
        <w:t>Zhotovitel se zavazuje, že jeho zaměstnanci, konzultanti, zástupci a příkazci budou s</w:t>
      </w:r>
      <w:r w:rsidR="007646B0">
        <w:t> </w:t>
      </w:r>
      <w:r w:rsidRPr="00004135">
        <w:rPr>
          <w:lang w:val="cs-CZ"/>
        </w:rPr>
        <w:t>neveřejnými informacemi zacházet náležitým způsobem a v souladu s touto smlouvou.</w:t>
      </w:r>
    </w:p>
    <w:p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w:t>
      </w:r>
      <w:r w:rsidR="007646B0">
        <w:t> </w:t>
      </w:r>
      <w:r w:rsidRPr="00004135">
        <w:rPr>
          <w:lang w:val="cs-CZ"/>
        </w:rPr>
        <w:t>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BB0254" w:rsidRPr="00004135" w:rsidRDefault="00BB0254" w:rsidP="00EB48C8">
      <w:pPr>
        <w:pStyle w:val="Odstavecseseznamem"/>
        <w:rPr>
          <w:lang w:val="cs-CZ"/>
        </w:rPr>
      </w:pPr>
      <w:r w:rsidRPr="00004135">
        <w:rPr>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w:t>
      </w:r>
      <w:r w:rsidR="007646B0">
        <w:t> </w:t>
      </w:r>
      <w:r w:rsidRPr="00004135">
        <w:rPr>
          <w:lang w:val="cs-CZ"/>
        </w:rPr>
        <w:t>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w:t>
      </w:r>
      <w:r w:rsidR="007646B0">
        <w:t> </w:t>
      </w:r>
      <w:r w:rsidRPr="00004135">
        <w:rPr>
          <w:lang w:val="cs-CZ"/>
        </w:rPr>
        <w:t>případě hrozícího nebo skutečného porušení této smlouvy. Zhotovitel se zavazuje nahradit náklady, které objednateli vzniknou v souvislosti s uplatňováním náhrady škody.</w:t>
      </w:r>
    </w:p>
    <w:p w:rsidR="00832965" w:rsidRPr="00E36A4C" w:rsidRDefault="00832965" w:rsidP="00EB48C8">
      <w:pPr>
        <w:pStyle w:val="Odstavecseseznamem"/>
        <w:rPr>
          <w:lang w:val="cs-CZ"/>
        </w:rPr>
      </w:pPr>
      <w:r>
        <w:t xml:space="preserve">V </w:t>
      </w:r>
      <w:r w:rsidRPr="00832965">
        <w:t>případě porušení jakéhokoliv ustanovení tohoto článku smlouvy vzniká objednateli nárok na zaplacení smluvní pokuty. Výše smluvní pokuty je stanovena na</w:t>
      </w:r>
      <w:r w:rsidR="00746A84">
        <w:t xml:space="preserve"> 200.000</w:t>
      </w:r>
      <w:r w:rsidRPr="00832965">
        <w:t xml:space="preserve">,- Kč (slovy </w:t>
      </w:r>
      <w:r w:rsidR="00746A84">
        <w:t xml:space="preserve">dvě stě tisíc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rsidR="00E36A4C" w:rsidRPr="00004135" w:rsidRDefault="00E36A4C" w:rsidP="00E36A4C">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Jiná ujednání</w:t>
      </w:r>
    </w:p>
    <w:p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w:t>
      </w:r>
      <w:r w:rsidR="007646B0">
        <w:t> </w:t>
      </w:r>
      <w:r w:rsidRPr="00004135">
        <w:rPr>
          <w:lang w:val="cs-CZ"/>
        </w:rPr>
        <w:t>ním jinak nakládat.</w:t>
      </w:r>
    </w:p>
    <w:p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ve veřejné správě a o změně některých zákonů (zákon o finanční kontrole), ve znění pozdějších předpisů, osobou povinnou spolupůsobit při výkonu finanční kontroly prováděné v</w:t>
      </w:r>
      <w:r w:rsidR="007646B0">
        <w:t> </w:t>
      </w:r>
      <w:r w:rsidRPr="00004135">
        <w:rPr>
          <w:lang w:val="cs-CZ"/>
        </w:rPr>
        <w:t xml:space="preserve">souvislosti </w:t>
      </w:r>
      <w:r w:rsidR="00ED056C">
        <w:t xml:space="preserve">s </w:t>
      </w:r>
      <w:r w:rsidRPr="00004135">
        <w:rPr>
          <w:lang w:val="cs-CZ"/>
        </w:rPr>
        <w:t>prověřováním hospodárného využití veřejných prostředků.</w:t>
      </w:r>
    </w:p>
    <w:p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rsidR="003D1378" w:rsidRDefault="003D1378" w:rsidP="003D1378">
      <w:pPr>
        <w:pStyle w:val="Odstavecseseznamem"/>
      </w:pPr>
      <w:r>
        <w:t>Zhotovitel je povinen nést až do okamžiku předání díla nebezpečí škody na zhotoveném díle.</w:t>
      </w:r>
    </w:p>
    <w:p w:rsidR="003D1378" w:rsidRDefault="003D1378" w:rsidP="003D1378">
      <w:pPr>
        <w:pStyle w:val="Odstavecseseznamem"/>
      </w:pPr>
      <w:r>
        <w:t xml:space="preserve">Vyskytnou-li </w:t>
      </w:r>
      <w:r w:rsidRPr="003D1378">
        <w:t>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w:t>
      </w:r>
      <w:r w:rsidR="00E36A4C">
        <w:t> </w:t>
      </w:r>
      <w:r w:rsidRPr="003D1378">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205D43">
        <w:t xml:space="preserve">, </w:t>
      </w:r>
      <w:r w:rsidR="00DA220E">
        <w:t xml:space="preserve">tj. </w:t>
      </w:r>
      <w:r w:rsidR="00E36A4C">
        <w:t xml:space="preserve">...... </w:t>
      </w:r>
      <w:r w:rsidR="00205D43">
        <w:t>Kč</w:t>
      </w:r>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w:t>
      </w:r>
      <w:r w:rsidR="00E36A4C">
        <w:t> </w:t>
      </w:r>
      <w:r w:rsidRPr="00004135">
        <w:rPr>
          <w:lang w:val="cs-CZ"/>
        </w:rPr>
        <w:t>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w:t>
      </w:r>
      <w:r w:rsidR="00E36A4C">
        <w:t> </w:t>
      </w:r>
      <w:r w:rsidRPr="00004135">
        <w:rPr>
          <w:lang w:val="cs-CZ"/>
        </w:rPr>
        <w:t>této skutečnosti neprodleně informovat objednatele a ve lhůtě 30</w:t>
      </w:r>
      <w:r w:rsidR="00367ED6">
        <w:t>-ti</w:t>
      </w:r>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rsidR="00E36A4C" w:rsidRDefault="00E36A4C" w:rsidP="00E36A4C">
      <w:pPr>
        <w:pStyle w:val="Odstavecseseznamem"/>
      </w:pPr>
      <w:r>
        <w:t xml:space="preserve">Na </w:t>
      </w:r>
      <w:r w:rsidRPr="00751711">
        <w:t xml:space="preserve">plnění zakázky se </w:t>
      </w:r>
      <w:commentRangeStart w:id="2"/>
      <w:r w:rsidRPr="00751711">
        <w:t xml:space="preserve">bude / nebude </w:t>
      </w:r>
      <w:commentRangeEnd w:id="2"/>
      <w:r>
        <w:rPr>
          <w:rStyle w:val="Odkaznakoment"/>
        </w:rPr>
        <w:commentReference w:id="2"/>
      </w:r>
      <w:r w:rsidRPr="00751711">
        <w:t xml:space="preserve">podílet subdodavatel zhotovitele. Pokud ano, pak prostřednictvím subdodavatele nebudou plněny následující dílčí části uvedené v čl. III této smlouvy a příloze této smlouvy: </w:t>
      </w:r>
    </w:p>
    <w:p w:rsidR="004D2A7C" w:rsidRPr="004D2A7C" w:rsidRDefault="004D2A7C" w:rsidP="004D2A7C">
      <w:pPr>
        <w:pStyle w:val="Odstavec111"/>
        <w:numPr>
          <w:ilvl w:val="0"/>
          <w:numId w:val="0"/>
        </w:numPr>
        <w:ind w:left="1276"/>
      </w:pPr>
      <w:r w:rsidRPr="004D2A7C">
        <w:t>3.1.5. Dokumentace k soupisu nároků vlastníků pozemků</w:t>
      </w:r>
    </w:p>
    <w:p w:rsidR="004D2A7C" w:rsidRPr="004D2A7C" w:rsidRDefault="004D2A7C" w:rsidP="004D2A7C">
      <w:pPr>
        <w:pStyle w:val="Odstavec111"/>
        <w:numPr>
          <w:ilvl w:val="0"/>
          <w:numId w:val="0"/>
        </w:numPr>
        <w:ind w:left="1276"/>
      </w:pPr>
      <w:r w:rsidRPr="004D2A7C">
        <w:t>3.2.1. Vypracování plánu společných zařízení</w:t>
      </w:r>
    </w:p>
    <w:p w:rsidR="004D2A7C" w:rsidRDefault="004D2A7C" w:rsidP="004D2A7C">
      <w:pPr>
        <w:pStyle w:val="Odstavec111"/>
        <w:numPr>
          <w:ilvl w:val="0"/>
          <w:numId w:val="0"/>
        </w:numPr>
        <w:ind w:left="1276"/>
      </w:pPr>
      <w:r w:rsidRPr="004D2A7C">
        <w:t>3.2.2. Vypracování návrhu nového uspořádání</w:t>
      </w:r>
      <w:r w:rsidR="00E36A4C">
        <w:t xml:space="preserve"> pozemků k vystavení dle § 11 odst. 1 zákona</w:t>
      </w:r>
    </w:p>
    <w:p w:rsidR="004D2A7C" w:rsidRDefault="004D2A7C" w:rsidP="004D2A7C">
      <w:pPr>
        <w:pStyle w:val="Odstavec111"/>
        <w:numPr>
          <w:ilvl w:val="0"/>
          <w:numId w:val="0"/>
        </w:numPr>
        <w:ind w:left="1276"/>
      </w:pPr>
      <w:r w:rsidRPr="004D2A7C">
        <w:t xml:space="preserve">3.3. </w:t>
      </w:r>
      <w:r w:rsidR="00E36A4C">
        <w:t>Hlavní celek "</w:t>
      </w:r>
      <w:r w:rsidRPr="004D2A7C">
        <w:t>Mapové dílo</w:t>
      </w:r>
      <w:r w:rsidR="00E36A4C">
        <w:t>"</w:t>
      </w:r>
    </w:p>
    <w:p w:rsidR="00751711" w:rsidRDefault="00751711" w:rsidP="004D2A7C">
      <w:pPr>
        <w:pStyle w:val="Odstavecseseznamem"/>
        <w:numPr>
          <w:ilvl w:val="0"/>
          <w:numId w:val="0"/>
        </w:numPr>
        <w:ind w:left="567"/>
      </w:pPr>
      <w:r w:rsidRPr="00751711">
        <w:t>(omezení subdodávek se netýká činností, které pro zhotovitele zajišťují osoby s příslušnými specializacemi (např. soudní znalec) nebo s autorizacemi dle zákona č.</w:t>
      </w:r>
      <w:r w:rsidR="00E36A4C">
        <w:t> </w:t>
      </w:r>
      <w:r w:rsidRPr="00751711">
        <w:t>360/1992 Sb.</w:t>
      </w:r>
      <w:r w:rsidR="00271E8C">
        <w:t>,</w:t>
      </w:r>
      <w:r w:rsidRPr="00751711">
        <w:t xml:space="preserve"> o výkonu povolání autorizovaných architektů a o výkonu povolání autorizovaných inženýrů a techniků činných ve výstavbě</w:t>
      </w:r>
      <w:r>
        <w:t>).</w:t>
      </w:r>
    </w:p>
    <w:p w:rsidR="00E36A4C" w:rsidRPr="00AD7D31" w:rsidRDefault="00E36A4C" w:rsidP="004D2A7C">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Závěrečná ustanovení</w:t>
      </w:r>
    </w:p>
    <w:p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rsidR="00BB0254" w:rsidRPr="00004135" w:rsidRDefault="00BB0254" w:rsidP="00EB48C8">
      <w:pPr>
        <w:pStyle w:val="Odstavecseseznamem"/>
        <w:rPr>
          <w:lang w:val="cs-CZ"/>
        </w:rPr>
      </w:pPr>
      <w:r w:rsidRPr="00004135">
        <w:rPr>
          <w:lang w:val="cs-CZ"/>
        </w:rPr>
        <w:t>Smlouva je vyhotovena ve čtyřech stejnopisech, ve dvou vyhotoveních pro objednatele a</w:t>
      </w:r>
      <w:r w:rsidR="00E36A4C">
        <w:t> </w:t>
      </w:r>
      <w:r w:rsidRPr="00004135">
        <w:rPr>
          <w:lang w:val="cs-CZ"/>
        </w:rPr>
        <w:t xml:space="preserve">ve dvou vyhotoveních pro zhotovitele a každý z nich má váhu originálu. </w:t>
      </w:r>
    </w:p>
    <w:p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rsidR="00BB0254" w:rsidRPr="00004135" w:rsidRDefault="00BB0254" w:rsidP="00EB48C8">
      <w:pPr>
        <w:pStyle w:val="Odstavecseseznamem"/>
        <w:rPr>
          <w:lang w:val="cs-CZ"/>
        </w:rPr>
      </w:pPr>
      <w:r w:rsidRPr="00004135">
        <w:rPr>
          <w:lang w:val="cs-CZ"/>
        </w:rPr>
        <w:t>Smlouva nabývá platnosti a účinnosti dnem jejího podpisu smluvními stranami.</w:t>
      </w:r>
    </w:p>
    <w:p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tbl>
      <w:tblPr>
        <w:tblStyle w:val="Prosttabulka41"/>
        <w:tblW w:w="0" w:type="auto"/>
        <w:tblLook w:val="0600" w:firstRow="0" w:lastRow="0" w:firstColumn="0" w:lastColumn="0" w:noHBand="1" w:noVBand="1"/>
      </w:tblPr>
      <w:tblGrid>
        <w:gridCol w:w="4531"/>
        <w:gridCol w:w="4531"/>
      </w:tblGrid>
      <w:tr w:rsidR="008D2DD1" w:rsidRPr="00004135" w:rsidTr="008D2DD1">
        <w:trPr>
          <w:trHeight w:val="1020"/>
        </w:trPr>
        <w:tc>
          <w:tcPr>
            <w:tcW w:w="4531" w:type="dxa"/>
          </w:tcPr>
          <w:p w:rsidR="008D2DD1" w:rsidRPr="00004135" w:rsidRDefault="008D2DD1" w:rsidP="008D2DD1">
            <w:pPr>
              <w:spacing w:before="240"/>
              <w:rPr>
                <w:lang w:val="cs-CZ"/>
              </w:rPr>
            </w:pPr>
            <w:r w:rsidRPr="00004135">
              <w:rPr>
                <w:lang w:val="cs-CZ"/>
              </w:rPr>
              <w:t xml:space="preserve">V </w:t>
            </w:r>
            <w:r w:rsidR="00746A84">
              <w:t>Hradci Králové</w:t>
            </w:r>
            <w:r w:rsidRPr="00004135">
              <w:rPr>
                <w:lang w:val="cs-CZ"/>
              </w:rPr>
              <w:t xml:space="preserve"> dne ………………..</w:t>
            </w:r>
          </w:p>
          <w:p w:rsidR="008D2DD1" w:rsidRPr="00004135" w:rsidRDefault="008D2DD1" w:rsidP="008D2DD1">
            <w:pPr>
              <w:spacing w:before="240"/>
              <w:rPr>
                <w:lang w:val="cs-CZ"/>
              </w:rPr>
            </w:pPr>
          </w:p>
        </w:tc>
        <w:tc>
          <w:tcPr>
            <w:tcW w:w="4531" w:type="dxa"/>
          </w:tcPr>
          <w:p w:rsidR="008D2DD1" w:rsidRPr="00004135" w:rsidRDefault="008D2DD1" w:rsidP="008D2DD1">
            <w:pPr>
              <w:spacing w:before="240"/>
              <w:rPr>
                <w:lang w:val="cs-CZ"/>
              </w:rPr>
            </w:pPr>
            <w:r w:rsidRPr="00004135">
              <w:rPr>
                <w:lang w:val="cs-CZ"/>
              </w:rPr>
              <w:t>V ………………… dne ………………..</w:t>
            </w:r>
          </w:p>
          <w:p w:rsidR="008D2DD1" w:rsidRPr="00004135" w:rsidRDefault="008D2DD1" w:rsidP="008D2DD1">
            <w:pPr>
              <w:spacing w:before="240"/>
              <w:rPr>
                <w:lang w:val="cs-CZ"/>
              </w:rPr>
            </w:pPr>
          </w:p>
        </w:tc>
      </w:tr>
      <w:tr w:rsidR="008D2DD1" w:rsidRPr="00004135" w:rsidTr="008D2DD1">
        <w:tc>
          <w:tcPr>
            <w:tcW w:w="4531" w:type="dxa"/>
          </w:tcPr>
          <w:p w:rsidR="008D2DD1" w:rsidRPr="00004135" w:rsidRDefault="008D2DD1" w:rsidP="000A0ADC">
            <w:pPr>
              <w:rPr>
                <w:lang w:val="cs-CZ"/>
              </w:rPr>
            </w:pPr>
            <w:r w:rsidRPr="00004135">
              <w:rPr>
                <w:lang w:val="cs-CZ"/>
              </w:rPr>
              <w:t>Za objednatele:</w:t>
            </w:r>
            <w:r w:rsidRPr="00004135">
              <w:rPr>
                <w:lang w:val="cs-CZ"/>
              </w:rPr>
              <w:tab/>
            </w:r>
          </w:p>
        </w:tc>
        <w:tc>
          <w:tcPr>
            <w:tcW w:w="4531" w:type="dxa"/>
          </w:tcPr>
          <w:p w:rsidR="008D2DD1" w:rsidRPr="00004135" w:rsidRDefault="008D2DD1" w:rsidP="000A0ADC">
            <w:pPr>
              <w:rPr>
                <w:lang w:val="cs-CZ"/>
              </w:rPr>
            </w:pPr>
            <w:r w:rsidRPr="00004135">
              <w:rPr>
                <w:lang w:val="cs-CZ"/>
              </w:rPr>
              <w:t>Za zhotovitele:</w:t>
            </w:r>
          </w:p>
        </w:tc>
      </w:tr>
      <w:tr w:rsidR="008D2DD1" w:rsidRPr="00004135" w:rsidTr="008D2DD1">
        <w:trPr>
          <w:trHeight w:val="1299"/>
        </w:trPr>
        <w:tc>
          <w:tcPr>
            <w:tcW w:w="4531" w:type="dxa"/>
          </w:tcPr>
          <w:p w:rsidR="008D2DD1" w:rsidRPr="00004135" w:rsidRDefault="008D2DD1" w:rsidP="000A0ADC">
            <w:pPr>
              <w:rPr>
                <w:lang w:val="cs-CZ"/>
              </w:rPr>
            </w:pPr>
          </w:p>
          <w:p w:rsidR="008D2DD1" w:rsidRPr="00004135" w:rsidRDefault="008D2DD1" w:rsidP="000A0ADC">
            <w:pPr>
              <w:rPr>
                <w:lang w:val="cs-CZ"/>
              </w:rPr>
            </w:pPr>
          </w:p>
        </w:tc>
        <w:tc>
          <w:tcPr>
            <w:tcW w:w="4531" w:type="dxa"/>
          </w:tcPr>
          <w:p w:rsidR="008D2DD1" w:rsidRPr="00004135" w:rsidRDefault="008D2DD1" w:rsidP="000A0ADC">
            <w:pPr>
              <w:rPr>
                <w:lang w:val="cs-CZ"/>
              </w:rPr>
            </w:pPr>
          </w:p>
          <w:p w:rsidR="008D2DD1" w:rsidRPr="00004135" w:rsidRDefault="008D2DD1" w:rsidP="000A0ADC">
            <w:pPr>
              <w:rPr>
                <w:lang w:val="cs-CZ"/>
              </w:rPr>
            </w:pPr>
          </w:p>
        </w:tc>
      </w:tr>
      <w:tr w:rsidR="008D2DD1" w:rsidRPr="00004135" w:rsidTr="008D2DD1">
        <w:tc>
          <w:tcPr>
            <w:tcW w:w="4531" w:type="dxa"/>
          </w:tcPr>
          <w:p w:rsidR="008D2DD1" w:rsidRPr="00004135" w:rsidRDefault="008D2DD1" w:rsidP="008D2DD1">
            <w:pPr>
              <w:pBdr>
                <w:bottom w:val="single" w:sz="6" w:space="1" w:color="auto"/>
              </w:pBdr>
              <w:ind w:right="459"/>
              <w:rPr>
                <w:lang w:val="cs-CZ"/>
              </w:rPr>
            </w:pPr>
          </w:p>
          <w:p w:rsidR="008D2DD1" w:rsidRPr="00004135" w:rsidRDefault="008D2DD1" w:rsidP="000A0ADC">
            <w:pPr>
              <w:rPr>
                <w:lang w:val="cs-CZ"/>
              </w:rPr>
            </w:pPr>
          </w:p>
          <w:p w:rsidR="00746A84" w:rsidRDefault="00746A84" w:rsidP="000A0ADC">
            <w:r>
              <w:t>Ing. Petr Lázňovský</w:t>
            </w:r>
          </w:p>
          <w:p w:rsidR="00746A84" w:rsidRDefault="00746A84" w:rsidP="000A0ADC">
            <w:r>
              <w:t>ředitel</w:t>
            </w:r>
          </w:p>
          <w:p w:rsidR="00746A84" w:rsidRDefault="00746A84" w:rsidP="000A0ADC">
            <w:r>
              <w:t>Krajského pozemkového úřadu</w:t>
            </w:r>
          </w:p>
          <w:p w:rsidR="00746A84" w:rsidRDefault="00746A84" w:rsidP="000A0ADC">
            <w:r>
              <w:t>pro Královéhradecký kraj</w:t>
            </w:r>
          </w:p>
          <w:p w:rsidR="00B11C9D" w:rsidRPr="00004135" w:rsidRDefault="00746A84" w:rsidP="00746A84">
            <w:pPr>
              <w:rPr>
                <w:lang w:val="cs-CZ"/>
              </w:rPr>
            </w:pPr>
            <w:r>
              <w:t>Státní pozemkový úřad</w:t>
            </w:r>
          </w:p>
        </w:tc>
        <w:tc>
          <w:tcPr>
            <w:tcW w:w="4531" w:type="dxa"/>
          </w:tcPr>
          <w:p w:rsidR="008D2DD1" w:rsidRPr="00004135" w:rsidRDefault="008D2DD1" w:rsidP="008D2DD1">
            <w:pPr>
              <w:pBdr>
                <w:bottom w:val="single" w:sz="6" w:space="1" w:color="auto"/>
              </w:pBdr>
              <w:ind w:right="454"/>
              <w:rPr>
                <w:lang w:val="cs-CZ"/>
              </w:rPr>
            </w:pPr>
          </w:p>
          <w:p w:rsidR="008D2DD1" w:rsidRPr="00004135" w:rsidRDefault="008D2DD1" w:rsidP="000A0ADC">
            <w:pPr>
              <w:rPr>
                <w:lang w:val="cs-CZ"/>
              </w:rPr>
            </w:pPr>
          </w:p>
          <w:p w:rsidR="008D2DD1" w:rsidRDefault="00733055" w:rsidP="008D2DD1">
            <w:r>
              <w:t>Jméno, příjmení</w:t>
            </w:r>
          </w:p>
          <w:p w:rsidR="00733055" w:rsidRPr="00004135" w:rsidRDefault="00733055" w:rsidP="008D2DD1">
            <w:pPr>
              <w:rPr>
                <w:lang w:val="cs-CZ"/>
              </w:rPr>
            </w:pPr>
          </w:p>
        </w:tc>
      </w:tr>
      <w:tr w:rsidR="008D2DD1" w:rsidRPr="00004135" w:rsidTr="001E6DD3">
        <w:trPr>
          <w:trHeight w:val="1494"/>
        </w:trPr>
        <w:tc>
          <w:tcPr>
            <w:tcW w:w="9062" w:type="dxa"/>
            <w:gridSpan w:val="2"/>
          </w:tcPr>
          <w:p w:rsidR="008D2DD1" w:rsidRPr="00004135" w:rsidRDefault="008D2DD1" w:rsidP="008D2DD1">
            <w:pPr>
              <w:spacing w:before="840"/>
              <w:rPr>
                <w:lang w:val="cs-CZ"/>
              </w:rPr>
            </w:pPr>
            <w:r w:rsidRPr="00004135">
              <w:rPr>
                <w:lang w:val="cs-CZ"/>
              </w:rPr>
              <w:t xml:space="preserve">Příloha: </w:t>
            </w:r>
          </w:p>
          <w:p w:rsidR="00543A5E" w:rsidRDefault="008D2DD1" w:rsidP="00543A5E">
            <w:pPr>
              <w:spacing w:before="240"/>
            </w:pPr>
            <w:r w:rsidRPr="00004135">
              <w:rPr>
                <w:lang w:val="cs-CZ"/>
              </w:rPr>
              <w:t>1. Položkový výkaz činností</w:t>
            </w:r>
            <w:r w:rsidR="00E045D0">
              <w:t xml:space="preserve"> - KoPÚ</w:t>
            </w:r>
            <w:r w:rsidR="00543A5E">
              <w:t xml:space="preserve"> k.ú. </w:t>
            </w:r>
            <w:r w:rsidR="00E045D0">
              <w:t xml:space="preserve"> Cerekvice nad Bystřicí</w:t>
            </w:r>
            <w:r w:rsidR="00543A5E">
              <w:t xml:space="preserve">, </w:t>
            </w:r>
          </w:p>
          <w:p w:rsidR="00543A5E" w:rsidRPr="00004135" w:rsidRDefault="00543A5E" w:rsidP="00543A5E">
            <w:pPr>
              <w:spacing w:before="240"/>
              <w:rPr>
                <w:lang w:val="cs-CZ"/>
              </w:rPr>
            </w:pPr>
            <w:r>
              <w:t>2</w:t>
            </w:r>
            <w:r w:rsidRPr="00543A5E">
              <w:t>. Položkový výkaz činností - KoPÚ v k.ú. Třebovětice</w:t>
            </w:r>
          </w:p>
        </w:tc>
      </w:tr>
    </w:tbl>
    <w:p w:rsidR="008D2DD1" w:rsidRPr="00004135" w:rsidRDefault="008D2DD1" w:rsidP="001E6DD3">
      <w:pPr>
        <w:rPr>
          <w:lang w:val="cs-CZ"/>
        </w:rPr>
      </w:pPr>
    </w:p>
    <w:sectPr w:rsidR="008D2DD1" w:rsidRPr="00004135" w:rsidSect="00CE18AF">
      <w:headerReference w:type="default" r:id="rId11"/>
      <w:footerReference w:type="default" r:id="rId12"/>
      <w:head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Strolená Irena Ing." w:date="2016-09-24T18:44:00Z" w:initials="SII">
    <w:p w:rsidR="00E36A4C" w:rsidRDefault="00E36A4C" w:rsidP="00E36A4C">
      <w:pPr>
        <w:pStyle w:val="Textkomente"/>
      </w:pPr>
      <w:r>
        <w:rPr>
          <w:rStyle w:val="Odkaznakoment"/>
        </w:rPr>
        <w:annotationRef/>
      </w:r>
      <w:r w:rsidRPr="004B0023">
        <w:t>VZOR - Vyplnit podle potřeby</w:t>
      </w:r>
      <w:r>
        <w:t>, volitelný text.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3841" w:rsidRDefault="00333841" w:rsidP="0072075B">
      <w:pPr>
        <w:spacing w:after="0" w:line="240" w:lineRule="auto"/>
      </w:pPr>
      <w:r>
        <w:separator/>
      </w:r>
    </w:p>
  </w:endnote>
  <w:endnote w:type="continuationSeparator" w:id="0">
    <w:p w:rsidR="00333841" w:rsidRDefault="00333841"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4E7" w:rsidRDefault="001A74E7">
    <w:pPr>
      <w:pStyle w:val="Zpat"/>
      <w:pBdr>
        <w:bottom w:val="single" w:sz="6" w:space="1" w:color="auto"/>
      </w:pBdr>
      <w:jc w:val="right"/>
    </w:pPr>
  </w:p>
  <w:p w:rsidR="001A74E7" w:rsidRPr="0025120D" w:rsidRDefault="00973C93">
    <w:pPr>
      <w:pStyle w:val="Zpat"/>
      <w:jc w:val="right"/>
      <w:rPr>
        <w:sz w:val="16"/>
      </w:rPr>
    </w:pPr>
    <w:sdt>
      <w:sdtPr>
        <w:rPr>
          <w:sz w:val="16"/>
        </w:rPr>
        <w:id w:val="1990212039"/>
        <w:docPartObj>
          <w:docPartGallery w:val="Page Numbers (Bottom of Page)"/>
          <w:docPartUnique/>
        </w:docPartObj>
      </w:sdtPr>
      <w:sdtEndPr/>
      <w:sdtContent>
        <w:r w:rsidR="001A74E7">
          <w:rPr>
            <w:sz w:val="16"/>
          </w:rPr>
          <w:t xml:space="preserve">Strana </w:t>
        </w:r>
        <w:r w:rsidR="001A74E7" w:rsidRPr="0025120D">
          <w:rPr>
            <w:sz w:val="16"/>
          </w:rPr>
          <w:fldChar w:fldCharType="begin"/>
        </w:r>
        <w:r w:rsidR="001A74E7" w:rsidRPr="0025120D">
          <w:rPr>
            <w:sz w:val="16"/>
          </w:rPr>
          <w:instrText>PAGE   \* MERGEFORMAT</w:instrText>
        </w:r>
        <w:r w:rsidR="001A74E7" w:rsidRPr="0025120D">
          <w:rPr>
            <w:sz w:val="16"/>
          </w:rPr>
          <w:fldChar w:fldCharType="separate"/>
        </w:r>
        <w:r w:rsidRPr="00973C93">
          <w:rPr>
            <w:noProof/>
            <w:sz w:val="16"/>
            <w:lang w:val="cs-CZ"/>
          </w:rPr>
          <w:t>17</w:t>
        </w:r>
        <w:r w:rsidR="001A74E7" w:rsidRPr="0025120D">
          <w:rPr>
            <w:sz w:val="16"/>
          </w:rPr>
          <w:fldChar w:fldCharType="end"/>
        </w:r>
      </w:sdtContent>
    </w:sdt>
  </w:p>
  <w:p w:rsidR="001A74E7" w:rsidRPr="0072075B" w:rsidRDefault="001A74E7">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3841" w:rsidRDefault="00333841" w:rsidP="0072075B">
      <w:pPr>
        <w:spacing w:after="0" w:line="240" w:lineRule="auto"/>
      </w:pPr>
      <w:r>
        <w:separator/>
      </w:r>
    </w:p>
  </w:footnote>
  <w:footnote w:type="continuationSeparator" w:id="0">
    <w:p w:rsidR="00333841" w:rsidRDefault="00333841"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4E7" w:rsidRPr="0025120D" w:rsidRDefault="001A74E7" w:rsidP="004C12F3">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t>Cerekvice nad Bystřicí a vk.ú. Třebovětice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4E7" w:rsidRPr="0025120D" w:rsidRDefault="001A74E7" w:rsidP="005021DE">
    <w:pPr>
      <w:pStyle w:val="Zhlav"/>
      <w:pBdr>
        <w:bottom w:val="single" w:sz="6" w:space="1" w:color="auto"/>
      </w:pBdr>
      <w:tabs>
        <w:tab w:val="clear" w:pos="9072"/>
        <w:tab w:val="left" w:pos="4536"/>
      </w:tabs>
      <w:rPr>
        <w:sz w:val="16"/>
      </w:rPr>
    </w:pPr>
    <w:r>
      <w:rPr>
        <w:sz w:val="14"/>
      </w:rPr>
      <w:tab/>
    </w:r>
    <w:r w:rsidRPr="0025120D">
      <w:rPr>
        <w:sz w:val="16"/>
      </w:rPr>
      <w:t>Číslo smlouvy objednatele: (generovat z DMS)</w:t>
    </w:r>
    <w:r w:rsidRPr="0025120D">
      <w:rPr>
        <w:sz w:val="16"/>
      </w:rPr>
      <w:tab/>
    </w:r>
  </w:p>
  <w:p w:rsidR="001A74E7" w:rsidRPr="0025120D" w:rsidRDefault="001A74E7"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rsidR="001A74E7" w:rsidRPr="0025120D" w:rsidRDefault="001A74E7" w:rsidP="005021DE">
    <w:pPr>
      <w:pStyle w:val="Zhlav"/>
      <w:pBdr>
        <w:bottom w:val="single" w:sz="6" w:space="1" w:color="auto"/>
      </w:pBdr>
      <w:tabs>
        <w:tab w:val="clear" w:pos="9072"/>
        <w:tab w:val="left" w:pos="4536"/>
      </w:tabs>
      <w:rPr>
        <w:sz w:val="16"/>
      </w:rPr>
    </w:pPr>
    <w:r>
      <w:t>Komplexní pozemkové úpravy v k.ú. Cerekvice nad Bystřicí a v k.ú. Třebovětice</w:t>
    </w:r>
  </w:p>
  <w:p w:rsidR="001A74E7" w:rsidRPr="0025120D" w:rsidRDefault="001A74E7">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61AE1267"/>
    <w:multiLevelType w:val="hybridMultilevel"/>
    <w:tmpl w:val="0504D34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6B2CE9C8">
      <w:start w:val="1"/>
      <w:numFmt w:val="bullet"/>
      <w:lvlText w:val="–"/>
      <w:lvlJc w:val="left"/>
      <w:pPr>
        <w:tabs>
          <w:tab w:val="num" w:pos="2640"/>
        </w:tabs>
        <w:ind w:left="2640" w:hanging="360"/>
      </w:pPr>
      <w:rPr>
        <w:rFonts w:ascii="Arial" w:eastAsia="Times New Roman" w:hAnsi="Arial" w:cs="Arial" w:hint="default"/>
      </w:rPr>
    </w:lvl>
    <w:lvl w:ilvl="3" w:tplc="04050001">
      <w:start w:val="1"/>
      <w:numFmt w:val="bullet"/>
      <w:lvlText w:val=""/>
      <w:lvlJc w:val="left"/>
      <w:pPr>
        <w:tabs>
          <w:tab w:val="num" w:pos="2880"/>
        </w:tabs>
        <w:ind w:left="2880" w:hanging="360"/>
      </w:pPr>
      <w:rPr>
        <w:rFonts w:ascii="Symbol" w:hAnsi="Symbol" w:hint="default"/>
      </w:rPr>
    </w:lvl>
    <w:lvl w:ilvl="4" w:tplc="F20A235A">
      <w:start w:val="1"/>
      <w:numFmt w:val="bullet"/>
      <w:lvlText w:val="o"/>
      <w:lvlJc w:val="left"/>
      <w:pPr>
        <w:tabs>
          <w:tab w:val="num" w:pos="3600"/>
        </w:tabs>
        <w:ind w:left="3600" w:hanging="360"/>
      </w:pPr>
      <w:rPr>
        <w:rFonts w:ascii="Courier New" w:hAnsi="Courier New" w:cs="Courier New" w:hint="default"/>
        <w:b/>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9"/>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ocumentProtection w:formatting="1" w:enforcement="1" w:cryptProviderType="rsaAES" w:cryptAlgorithmClass="hash" w:cryptAlgorithmType="typeAny" w:cryptAlgorithmSid="14" w:cryptSpinCount="100000" w:hash="QCV7upRV4SSRT6LwTvpXSuoTqUqhbpEVpAgwxz7/YCdXhUWBenAM4DinOzn+AVzh1kgF7D4luEsZLPp4q8pMpw==" w:salt="cLXJUR0CcAXv5Iybe3Cqfg=="/>
  <w:defaultTabStop w:val="0"/>
  <w:hyphenationZone w:val="425"/>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54"/>
    <w:rsid w:val="00001A1A"/>
    <w:rsid w:val="00004135"/>
    <w:rsid w:val="00005468"/>
    <w:rsid w:val="000153F7"/>
    <w:rsid w:val="00030FB7"/>
    <w:rsid w:val="000667FF"/>
    <w:rsid w:val="00066FD6"/>
    <w:rsid w:val="000912B6"/>
    <w:rsid w:val="000A0ADC"/>
    <w:rsid w:val="000A5082"/>
    <w:rsid w:val="000C1F65"/>
    <w:rsid w:val="000C2D0E"/>
    <w:rsid w:val="000C7059"/>
    <w:rsid w:val="000C773F"/>
    <w:rsid w:val="000E0C31"/>
    <w:rsid w:val="00104329"/>
    <w:rsid w:val="0012136A"/>
    <w:rsid w:val="001244CD"/>
    <w:rsid w:val="001260B3"/>
    <w:rsid w:val="00133F2A"/>
    <w:rsid w:val="001358B3"/>
    <w:rsid w:val="001545F1"/>
    <w:rsid w:val="00173BA4"/>
    <w:rsid w:val="00184F2C"/>
    <w:rsid w:val="001854EE"/>
    <w:rsid w:val="0019518F"/>
    <w:rsid w:val="001A74E7"/>
    <w:rsid w:val="001D5389"/>
    <w:rsid w:val="001E6DD3"/>
    <w:rsid w:val="001F66AF"/>
    <w:rsid w:val="00200280"/>
    <w:rsid w:val="00203C2D"/>
    <w:rsid w:val="00205D43"/>
    <w:rsid w:val="00206C94"/>
    <w:rsid w:val="00212857"/>
    <w:rsid w:val="002428CB"/>
    <w:rsid w:val="0025120D"/>
    <w:rsid w:val="00271555"/>
    <w:rsid w:val="00271E8C"/>
    <w:rsid w:val="00275DBD"/>
    <w:rsid w:val="00276384"/>
    <w:rsid w:val="00280088"/>
    <w:rsid w:val="00281525"/>
    <w:rsid w:val="002A3B15"/>
    <w:rsid w:val="002B446D"/>
    <w:rsid w:val="002B69A4"/>
    <w:rsid w:val="002F74E3"/>
    <w:rsid w:val="003152DF"/>
    <w:rsid w:val="003209B3"/>
    <w:rsid w:val="00333841"/>
    <w:rsid w:val="003415D2"/>
    <w:rsid w:val="00343AF7"/>
    <w:rsid w:val="00351584"/>
    <w:rsid w:val="00367ED6"/>
    <w:rsid w:val="00374495"/>
    <w:rsid w:val="0039091D"/>
    <w:rsid w:val="00391C69"/>
    <w:rsid w:val="003A5CF4"/>
    <w:rsid w:val="003B67C5"/>
    <w:rsid w:val="003C3C10"/>
    <w:rsid w:val="003C4035"/>
    <w:rsid w:val="003D1378"/>
    <w:rsid w:val="003E4306"/>
    <w:rsid w:val="00402998"/>
    <w:rsid w:val="00416BF1"/>
    <w:rsid w:val="004369D5"/>
    <w:rsid w:val="0044436D"/>
    <w:rsid w:val="00466841"/>
    <w:rsid w:val="004836FE"/>
    <w:rsid w:val="00494527"/>
    <w:rsid w:val="004A29B7"/>
    <w:rsid w:val="004B0023"/>
    <w:rsid w:val="004C12F3"/>
    <w:rsid w:val="004D2A7C"/>
    <w:rsid w:val="004D6E24"/>
    <w:rsid w:val="004D6EEF"/>
    <w:rsid w:val="004D6F9F"/>
    <w:rsid w:val="005021DE"/>
    <w:rsid w:val="0050344D"/>
    <w:rsid w:val="005074DB"/>
    <w:rsid w:val="00516AEF"/>
    <w:rsid w:val="00543A5E"/>
    <w:rsid w:val="00555DD2"/>
    <w:rsid w:val="005846D5"/>
    <w:rsid w:val="005D5D89"/>
    <w:rsid w:val="00605862"/>
    <w:rsid w:val="006058D4"/>
    <w:rsid w:val="00612880"/>
    <w:rsid w:val="006269D6"/>
    <w:rsid w:val="00634F2E"/>
    <w:rsid w:val="00650A7A"/>
    <w:rsid w:val="006526D9"/>
    <w:rsid w:val="00653CDB"/>
    <w:rsid w:val="006967C8"/>
    <w:rsid w:val="00697C3B"/>
    <w:rsid w:val="006C04A8"/>
    <w:rsid w:val="006D7FF1"/>
    <w:rsid w:val="006E76B6"/>
    <w:rsid w:val="006F13DF"/>
    <w:rsid w:val="006F31AB"/>
    <w:rsid w:val="00700EE3"/>
    <w:rsid w:val="00714451"/>
    <w:rsid w:val="00715C90"/>
    <w:rsid w:val="0072075B"/>
    <w:rsid w:val="00721D04"/>
    <w:rsid w:val="00730AE1"/>
    <w:rsid w:val="00733055"/>
    <w:rsid w:val="0073488C"/>
    <w:rsid w:val="00746A84"/>
    <w:rsid w:val="00751711"/>
    <w:rsid w:val="007646B0"/>
    <w:rsid w:val="00774983"/>
    <w:rsid w:val="007B1F28"/>
    <w:rsid w:val="007B2089"/>
    <w:rsid w:val="007B224D"/>
    <w:rsid w:val="007C446E"/>
    <w:rsid w:val="007C5844"/>
    <w:rsid w:val="007D0044"/>
    <w:rsid w:val="007D262E"/>
    <w:rsid w:val="007E5CDF"/>
    <w:rsid w:val="007F3613"/>
    <w:rsid w:val="00820E36"/>
    <w:rsid w:val="008252F0"/>
    <w:rsid w:val="00832965"/>
    <w:rsid w:val="008450FC"/>
    <w:rsid w:val="008503B6"/>
    <w:rsid w:val="008527D5"/>
    <w:rsid w:val="00894D42"/>
    <w:rsid w:val="008A66A3"/>
    <w:rsid w:val="008B1A39"/>
    <w:rsid w:val="008B5D87"/>
    <w:rsid w:val="008C1848"/>
    <w:rsid w:val="008C2BD0"/>
    <w:rsid w:val="008D2DD1"/>
    <w:rsid w:val="008E3999"/>
    <w:rsid w:val="008E39DE"/>
    <w:rsid w:val="008F0213"/>
    <w:rsid w:val="008F16D1"/>
    <w:rsid w:val="008F666C"/>
    <w:rsid w:val="00915E53"/>
    <w:rsid w:val="009247A2"/>
    <w:rsid w:val="009405CA"/>
    <w:rsid w:val="0094367B"/>
    <w:rsid w:val="009459BB"/>
    <w:rsid w:val="00953DE2"/>
    <w:rsid w:val="009611F8"/>
    <w:rsid w:val="00961FAC"/>
    <w:rsid w:val="00966D11"/>
    <w:rsid w:val="00973C93"/>
    <w:rsid w:val="00977B0F"/>
    <w:rsid w:val="009A55E2"/>
    <w:rsid w:val="009B7E28"/>
    <w:rsid w:val="009D5484"/>
    <w:rsid w:val="00A00D3A"/>
    <w:rsid w:val="00A05ECE"/>
    <w:rsid w:val="00A1442F"/>
    <w:rsid w:val="00A22B92"/>
    <w:rsid w:val="00A361C0"/>
    <w:rsid w:val="00A36AD7"/>
    <w:rsid w:val="00A72063"/>
    <w:rsid w:val="00AB2470"/>
    <w:rsid w:val="00AB3025"/>
    <w:rsid w:val="00AB6B25"/>
    <w:rsid w:val="00AC037E"/>
    <w:rsid w:val="00AC40E6"/>
    <w:rsid w:val="00AC4B33"/>
    <w:rsid w:val="00AD7D31"/>
    <w:rsid w:val="00B11C9D"/>
    <w:rsid w:val="00B14F80"/>
    <w:rsid w:val="00B260F0"/>
    <w:rsid w:val="00B71644"/>
    <w:rsid w:val="00B772D4"/>
    <w:rsid w:val="00BA0F04"/>
    <w:rsid w:val="00BA111F"/>
    <w:rsid w:val="00BA455D"/>
    <w:rsid w:val="00BB0254"/>
    <w:rsid w:val="00BB2D69"/>
    <w:rsid w:val="00BB615C"/>
    <w:rsid w:val="00BC1B25"/>
    <w:rsid w:val="00BD3AE6"/>
    <w:rsid w:val="00C85FF9"/>
    <w:rsid w:val="00CA684A"/>
    <w:rsid w:val="00CC04AD"/>
    <w:rsid w:val="00CC17A0"/>
    <w:rsid w:val="00CC7548"/>
    <w:rsid w:val="00CD22A5"/>
    <w:rsid w:val="00CE18AF"/>
    <w:rsid w:val="00CF4308"/>
    <w:rsid w:val="00CF5DC3"/>
    <w:rsid w:val="00D05865"/>
    <w:rsid w:val="00D24576"/>
    <w:rsid w:val="00D31AC2"/>
    <w:rsid w:val="00D328D7"/>
    <w:rsid w:val="00D45C73"/>
    <w:rsid w:val="00D55083"/>
    <w:rsid w:val="00D6402E"/>
    <w:rsid w:val="00D6680A"/>
    <w:rsid w:val="00D6691A"/>
    <w:rsid w:val="00D73998"/>
    <w:rsid w:val="00D75FAF"/>
    <w:rsid w:val="00D8246D"/>
    <w:rsid w:val="00D828EE"/>
    <w:rsid w:val="00D85066"/>
    <w:rsid w:val="00D91011"/>
    <w:rsid w:val="00D94E45"/>
    <w:rsid w:val="00D9781D"/>
    <w:rsid w:val="00DA220E"/>
    <w:rsid w:val="00DA4AA5"/>
    <w:rsid w:val="00DB1F67"/>
    <w:rsid w:val="00DB2771"/>
    <w:rsid w:val="00DC4094"/>
    <w:rsid w:val="00DC4C1D"/>
    <w:rsid w:val="00DD7E2D"/>
    <w:rsid w:val="00DE5522"/>
    <w:rsid w:val="00DF7CB0"/>
    <w:rsid w:val="00E045D0"/>
    <w:rsid w:val="00E0589D"/>
    <w:rsid w:val="00E101C7"/>
    <w:rsid w:val="00E22ED5"/>
    <w:rsid w:val="00E349FC"/>
    <w:rsid w:val="00E36A4C"/>
    <w:rsid w:val="00E9294E"/>
    <w:rsid w:val="00EB48C8"/>
    <w:rsid w:val="00EB78CE"/>
    <w:rsid w:val="00EC6DF7"/>
    <w:rsid w:val="00ED056C"/>
    <w:rsid w:val="00ED22C2"/>
    <w:rsid w:val="00F1457B"/>
    <w:rsid w:val="00F14E52"/>
    <w:rsid w:val="00F20514"/>
    <w:rsid w:val="00F465FC"/>
    <w:rsid w:val="00F81BFF"/>
    <w:rsid w:val="00F943D1"/>
    <w:rsid w:val="00FB2189"/>
    <w:rsid w:val="00FC60AE"/>
    <w:rsid w:val="00FE30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24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hyperlink" Target="mailto:p.laznovsky@spucr.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AE7C1-CD80-4A78-9D98-3A9552E30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7503</Words>
  <Characters>44274</Characters>
  <Application>Microsoft Office Word</Application>
  <DocSecurity>0</DocSecurity>
  <Lines>368</Lines>
  <Paragraphs>103</Paragraphs>
  <ScaleCrop>false</ScaleCrop>
  <HeadingPairs>
    <vt:vector size="2" baseType="variant">
      <vt:variant>
        <vt:lpstr>Název</vt:lpstr>
      </vt:variant>
      <vt:variant>
        <vt:i4>1</vt:i4>
      </vt:variant>
    </vt:vector>
  </HeadingPairs>
  <TitlesOfParts>
    <vt:vector size="1" baseType="lpstr">
      <vt:lpstr/>
    </vt:vector>
  </TitlesOfParts>
  <Company>mmhk</Company>
  <LinksUpToDate>false</LinksUpToDate>
  <CharactersWithSpaces>51674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Žáková Petra Ing.</cp:lastModifiedBy>
  <cp:revision>2</cp:revision>
  <cp:lastPrinted>2015-09-30T07:46:00Z</cp:lastPrinted>
  <dcterms:created xsi:type="dcterms:W3CDTF">2016-09-26T06:03:00Z</dcterms:created>
  <dcterms:modified xsi:type="dcterms:W3CDTF">2016-09-26T06:03:00Z</dcterms:modified>
</cp:coreProperties>
</file>